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A2FE11" w14:textId="7F4DD802" w:rsidR="008F380A" w:rsidRPr="00F954BD" w:rsidRDefault="008F380A" w:rsidP="00F77C80">
      <w:pPr>
        <w:keepNext/>
        <w:keepLines/>
        <w:spacing w:after="0" w:line="240" w:lineRule="auto"/>
        <w:jc w:val="center"/>
        <w:outlineLvl w:val="3"/>
        <w:rPr>
          <w:rFonts w:eastAsiaTheme="majorEastAsia" w:cstheme="minorHAnsi"/>
          <w:b/>
          <w:bCs/>
          <w:iCs/>
          <w:sz w:val="24"/>
          <w:szCs w:val="20"/>
        </w:rPr>
      </w:pPr>
      <w:r w:rsidRPr="00F954BD">
        <w:rPr>
          <w:rFonts w:eastAsiaTheme="majorEastAsia" w:cstheme="minorHAnsi"/>
          <w:b/>
          <w:bCs/>
          <w:iCs/>
          <w:sz w:val="24"/>
          <w:szCs w:val="20"/>
        </w:rPr>
        <w:t>RFP 21-66211</w:t>
      </w:r>
    </w:p>
    <w:p w14:paraId="7195EDD8" w14:textId="6356DE82" w:rsidR="006E4F58" w:rsidRDefault="00F77C80" w:rsidP="00F77C80">
      <w:pPr>
        <w:keepNext/>
        <w:keepLines/>
        <w:spacing w:after="0" w:line="240" w:lineRule="auto"/>
        <w:jc w:val="center"/>
        <w:outlineLvl w:val="3"/>
        <w:rPr>
          <w:rFonts w:eastAsiaTheme="majorEastAsia" w:cstheme="minorHAnsi"/>
          <w:b/>
          <w:bCs/>
          <w:iCs/>
          <w:sz w:val="24"/>
          <w:szCs w:val="20"/>
        </w:rPr>
      </w:pPr>
      <w:r>
        <w:rPr>
          <w:rFonts w:eastAsiaTheme="majorEastAsia" w:cstheme="minorHAnsi"/>
          <w:b/>
          <w:bCs/>
          <w:iCs/>
          <w:sz w:val="24"/>
          <w:szCs w:val="20"/>
        </w:rPr>
        <w:t>ATTACHMENT B</w:t>
      </w:r>
    </w:p>
    <w:p w14:paraId="67053233" w14:textId="699F0F95" w:rsidR="00F77C80" w:rsidRDefault="00F77C80" w:rsidP="00F77C80">
      <w:pPr>
        <w:keepNext/>
        <w:keepLines/>
        <w:spacing w:after="0" w:line="240" w:lineRule="auto"/>
        <w:jc w:val="center"/>
        <w:outlineLvl w:val="3"/>
        <w:rPr>
          <w:rFonts w:eastAsiaTheme="majorEastAsia" w:cstheme="minorHAnsi"/>
          <w:b/>
          <w:bCs/>
          <w:iCs/>
          <w:sz w:val="24"/>
          <w:szCs w:val="20"/>
        </w:rPr>
      </w:pPr>
      <w:r>
        <w:rPr>
          <w:rFonts w:eastAsiaTheme="majorEastAsia" w:cstheme="minorHAnsi"/>
          <w:b/>
          <w:bCs/>
          <w:iCs/>
          <w:sz w:val="24"/>
          <w:szCs w:val="20"/>
        </w:rPr>
        <w:t>SAMPLE CONTRACT</w:t>
      </w:r>
    </w:p>
    <w:p w14:paraId="1FD26983" w14:textId="1933FFC3" w:rsidR="006E4F58" w:rsidRDefault="006E4F58" w:rsidP="00F77C80">
      <w:pPr>
        <w:spacing w:after="0" w:line="240" w:lineRule="auto"/>
        <w:jc w:val="both"/>
        <w:rPr>
          <w:rFonts w:eastAsia="Times New Roman" w:cstheme="minorHAnsi"/>
          <w:b/>
        </w:rPr>
      </w:pPr>
    </w:p>
    <w:p w14:paraId="68966407" w14:textId="77777777" w:rsidR="00F2740A" w:rsidRDefault="00180E07" w:rsidP="00180E07">
      <w:pPr>
        <w:spacing w:after="0"/>
        <w:jc w:val="center"/>
        <w:rPr>
          <w:sz w:val="24"/>
          <w:szCs w:val="24"/>
        </w:rPr>
      </w:pPr>
      <w:r>
        <w:rPr>
          <w:sz w:val="24"/>
          <w:szCs w:val="24"/>
        </w:rPr>
        <w:t xml:space="preserve">CONTRACT FOR </w:t>
      </w:r>
    </w:p>
    <w:p w14:paraId="44B28B0E" w14:textId="77777777" w:rsidR="00F2740A" w:rsidRDefault="008A4E67" w:rsidP="00180E07">
      <w:pPr>
        <w:spacing w:after="0"/>
        <w:jc w:val="center"/>
        <w:rPr>
          <w:i/>
          <w:iCs/>
          <w:sz w:val="24"/>
          <w:szCs w:val="24"/>
        </w:rPr>
      </w:pPr>
      <w:r w:rsidRPr="008A4E67">
        <w:rPr>
          <w:i/>
          <w:iCs/>
          <w:sz w:val="24"/>
          <w:szCs w:val="24"/>
        </w:rPr>
        <w:t>[</w:t>
      </w:r>
      <w:r w:rsidR="00C6262C">
        <w:rPr>
          <w:i/>
          <w:iCs/>
          <w:sz w:val="24"/>
          <w:szCs w:val="24"/>
        </w:rPr>
        <w:t>Insert here will be s</w:t>
      </w:r>
      <w:r w:rsidRPr="008A4E67">
        <w:rPr>
          <w:i/>
          <w:iCs/>
          <w:sz w:val="24"/>
          <w:szCs w:val="24"/>
        </w:rPr>
        <w:t>ubject</w:t>
      </w:r>
      <w:r w:rsidR="00C6262C">
        <w:rPr>
          <w:i/>
          <w:iCs/>
          <w:sz w:val="24"/>
          <w:szCs w:val="24"/>
        </w:rPr>
        <w:t>(s)</w:t>
      </w:r>
      <w:r w:rsidRPr="008A4E67">
        <w:rPr>
          <w:i/>
          <w:iCs/>
          <w:sz w:val="24"/>
          <w:szCs w:val="24"/>
        </w:rPr>
        <w:t xml:space="preserve"> of </w:t>
      </w:r>
      <w:r w:rsidR="00C6262C">
        <w:rPr>
          <w:i/>
          <w:iCs/>
          <w:sz w:val="24"/>
          <w:szCs w:val="24"/>
        </w:rPr>
        <w:t>b</w:t>
      </w:r>
      <w:r w:rsidRPr="008A4E67">
        <w:rPr>
          <w:i/>
          <w:iCs/>
          <w:sz w:val="24"/>
          <w:szCs w:val="24"/>
        </w:rPr>
        <w:t>usiness Transaction</w:t>
      </w:r>
      <w:r w:rsidR="00C6262C">
        <w:rPr>
          <w:i/>
          <w:iCs/>
          <w:sz w:val="24"/>
          <w:szCs w:val="24"/>
        </w:rPr>
        <w:t xml:space="preserve"> from </w:t>
      </w:r>
      <w:r w:rsidRPr="008A4E67">
        <w:rPr>
          <w:i/>
          <w:iCs/>
          <w:sz w:val="24"/>
          <w:szCs w:val="24"/>
        </w:rPr>
        <w:t>Section</w:t>
      </w:r>
      <w:r>
        <w:rPr>
          <w:i/>
          <w:iCs/>
          <w:sz w:val="24"/>
          <w:szCs w:val="24"/>
        </w:rPr>
        <w:t xml:space="preserve"> 1</w:t>
      </w:r>
      <w:r w:rsidRPr="008A4E67">
        <w:rPr>
          <w:i/>
          <w:iCs/>
          <w:sz w:val="24"/>
          <w:szCs w:val="24"/>
        </w:rPr>
        <w:t>, below]</w:t>
      </w:r>
    </w:p>
    <w:p w14:paraId="270B5BC3" w14:textId="6C8851AF" w:rsidR="00180E07" w:rsidRDefault="00180E07" w:rsidP="00180E07">
      <w:pPr>
        <w:spacing w:after="0"/>
        <w:jc w:val="center"/>
        <w:rPr>
          <w:sz w:val="24"/>
          <w:szCs w:val="24"/>
        </w:rPr>
      </w:pPr>
      <w:r>
        <w:rPr>
          <w:sz w:val="24"/>
          <w:szCs w:val="24"/>
        </w:rPr>
        <w:t>FOR THE</w:t>
      </w:r>
      <w:r w:rsidR="008A4E67">
        <w:rPr>
          <w:sz w:val="24"/>
          <w:szCs w:val="24"/>
        </w:rPr>
        <w:t xml:space="preserve"> </w:t>
      </w:r>
      <w:r>
        <w:rPr>
          <w:sz w:val="24"/>
          <w:szCs w:val="24"/>
        </w:rPr>
        <w:t>STATE EMPLOYEE HEALTH PLANS</w:t>
      </w:r>
    </w:p>
    <w:p w14:paraId="79CC1E01" w14:textId="11A0DE08" w:rsidR="00180E07" w:rsidRDefault="00180E07" w:rsidP="00180E07">
      <w:pPr>
        <w:spacing w:after="0"/>
        <w:ind w:left="-270" w:right="-360"/>
        <w:jc w:val="center"/>
        <w:rPr>
          <w:sz w:val="24"/>
          <w:szCs w:val="24"/>
        </w:rPr>
      </w:pPr>
      <w:r>
        <w:rPr>
          <w:sz w:val="24"/>
          <w:szCs w:val="24"/>
        </w:rPr>
        <w:t>BETWEEN STATE OF INDIANA AND [CONTRACTOR]</w:t>
      </w:r>
    </w:p>
    <w:p w14:paraId="26A80839" w14:textId="39DE74D7" w:rsidR="00180E07" w:rsidRDefault="00180E07" w:rsidP="00180E07">
      <w:pPr>
        <w:spacing w:after="0"/>
        <w:jc w:val="center"/>
        <w:rPr>
          <w:sz w:val="24"/>
          <w:szCs w:val="24"/>
        </w:rPr>
      </w:pPr>
      <w:r>
        <w:rPr>
          <w:sz w:val="24"/>
          <w:szCs w:val="24"/>
        </w:rPr>
        <w:t>EFFECTIVE JANUARY 1, 2022</w:t>
      </w:r>
    </w:p>
    <w:p w14:paraId="72EAEEF7" w14:textId="77777777" w:rsidR="00180E07" w:rsidRDefault="00180E07" w:rsidP="00180E07">
      <w:pPr>
        <w:spacing w:after="0"/>
        <w:jc w:val="center"/>
        <w:rPr>
          <w:sz w:val="24"/>
          <w:szCs w:val="24"/>
        </w:rPr>
      </w:pPr>
    </w:p>
    <w:p w14:paraId="7A4B59EE" w14:textId="2635205E" w:rsidR="00180E07" w:rsidRDefault="00180E07" w:rsidP="00180E07">
      <w:pPr>
        <w:spacing w:after="0"/>
        <w:jc w:val="center"/>
        <w:outlineLvl w:val="0"/>
        <w:rPr>
          <w:sz w:val="24"/>
          <w:szCs w:val="24"/>
        </w:rPr>
      </w:pPr>
      <w:r>
        <w:rPr>
          <w:sz w:val="24"/>
          <w:szCs w:val="24"/>
        </w:rPr>
        <w:t>EDS #: XXXXXX</w:t>
      </w:r>
    </w:p>
    <w:p w14:paraId="7AE7A03F" w14:textId="77777777" w:rsidR="00180E07" w:rsidRPr="00F77C80" w:rsidRDefault="00180E07" w:rsidP="00F77C80">
      <w:pPr>
        <w:spacing w:after="0" w:line="240" w:lineRule="auto"/>
        <w:jc w:val="both"/>
        <w:rPr>
          <w:rFonts w:eastAsia="Times New Roman" w:cstheme="minorHAnsi"/>
          <w:b/>
        </w:rPr>
      </w:pPr>
    </w:p>
    <w:p w14:paraId="6FCC1153" w14:textId="77777777" w:rsidR="006E4F58" w:rsidRPr="00F77C80" w:rsidRDefault="006E4F58" w:rsidP="00F77C80">
      <w:pPr>
        <w:spacing w:after="0" w:line="240" w:lineRule="auto"/>
        <w:jc w:val="both"/>
        <w:rPr>
          <w:rFonts w:eastAsia="Times New Roman" w:cstheme="minorHAnsi"/>
        </w:rPr>
      </w:pPr>
    </w:p>
    <w:p w14:paraId="3DBA32EC" w14:textId="2CBA0114" w:rsidR="00180E07" w:rsidRDefault="00180E07" w:rsidP="00F77C80">
      <w:pPr>
        <w:spacing w:after="0" w:line="240" w:lineRule="auto"/>
        <w:jc w:val="both"/>
        <w:rPr>
          <w:rFonts w:eastAsia="Times New Roman" w:cstheme="minorHAnsi"/>
        </w:rPr>
      </w:pPr>
      <w:r>
        <w:rPr>
          <w:rFonts w:eastAsia="Times New Roman" w:cstheme="minorHAnsi"/>
        </w:rPr>
        <w:t>Whereas, THE State Personnel Department has secured permission from the Indiana Department of Administration to contract with [CONTRACTOR],</w:t>
      </w:r>
      <w:r w:rsidR="008A4E67">
        <w:rPr>
          <w:rFonts w:eastAsia="Times New Roman" w:cstheme="minorHAnsi"/>
        </w:rPr>
        <w:t xml:space="preserve"> for the services referenced in Section 1</w:t>
      </w:r>
      <w:r w:rsidR="00AE2C5E">
        <w:rPr>
          <w:rFonts w:eastAsia="Times New Roman" w:cstheme="minorHAnsi"/>
        </w:rPr>
        <w:t>.</w:t>
      </w:r>
    </w:p>
    <w:p w14:paraId="252E7513" w14:textId="77777777" w:rsidR="00AE2C5E" w:rsidRDefault="00AE2C5E" w:rsidP="00F77C80">
      <w:pPr>
        <w:spacing w:after="0" w:line="240" w:lineRule="auto"/>
        <w:jc w:val="both"/>
        <w:rPr>
          <w:rFonts w:eastAsia="Times New Roman" w:cstheme="minorHAnsi"/>
        </w:rPr>
      </w:pPr>
    </w:p>
    <w:p w14:paraId="02C18F6C" w14:textId="6EDC0844" w:rsidR="006E4F58" w:rsidRPr="00F77C80" w:rsidRDefault="00180E07" w:rsidP="00F77C80">
      <w:pPr>
        <w:spacing w:after="0" w:line="240" w:lineRule="auto"/>
        <w:jc w:val="both"/>
        <w:rPr>
          <w:rFonts w:eastAsia="Times New Roman" w:cstheme="minorHAnsi"/>
        </w:rPr>
      </w:pPr>
      <w:r>
        <w:rPr>
          <w:rFonts w:eastAsia="Times New Roman" w:cstheme="minorHAnsi"/>
        </w:rPr>
        <w:t>Now, therefore, t</w:t>
      </w:r>
      <w:r w:rsidR="006E4F58" w:rsidRPr="00F77C80">
        <w:rPr>
          <w:rFonts w:eastAsia="Times New Roman" w:cstheme="minorHAnsi"/>
        </w:rPr>
        <w:t>his Contract</w:t>
      </w:r>
      <w:r>
        <w:rPr>
          <w:rFonts w:eastAsia="Times New Roman" w:cstheme="minorHAnsi"/>
        </w:rPr>
        <w:t>,</w:t>
      </w:r>
      <w:r w:rsidR="006E4F58" w:rsidRPr="00F77C80">
        <w:rPr>
          <w:rFonts w:eastAsia="Times New Roman" w:cstheme="minorHAnsi"/>
        </w:rPr>
        <w:t xml:space="preserve"> entered into by and between </w:t>
      </w:r>
      <w:r>
        <w:rPr>
          <w:rFonts w:eastAsia="Times New Roman" w:cstheme="minorHAnsi"/>
        </w:rPr>
        <w:t>the Indiana State Personnel Department</w:t>
      </w:r>
      <w:r w:rsidR="006E4F58" w:rsidRPr="00F77C80">
        <w:rPr>
          <w:rFonts w:eastAsia="Times New Roman" w:cstheme="minorHAnsi"/>
        </w:rPr>
        <w:t xml:space="preserve"> (the “State”) and _________________ (the “Contractor”), is executed pursuant to the terms and conditions set forth herein.  In consideration of those mutual undertakings and covenants, the parties agree as follows:  </w:t>
      </w:r>
    </w:p>
    <w:p w14:paraId="56A7D5DC" w14:textId="77777777" w:rsidR="006E4F58" w:rsidRPr="00F77C80" w:rsidRDefault="006E4F58" w:rsidP="00F77C80">
      <w:pPr>
        <w:spacing w:after="0" w:line="240" w:lineRule="auto"/>
        <w:jc w:val="both"/>
        <w:rPr>
          <w:rFonts w:eastAsia="Times New Roman" w:cstheme="minorHAnsi"/>
        </w:rPr>
      </w:pPr>
    </w:p>
    <w:p w14:paraId="7FC43887" w14:textId="37D9AD63" w:rsidR="006E4F58" w:rsidRDefault="006E4F58" w:rsidP="00F77C80">
      <w:pPr>
        <w:spacing w:after="0" w:line="240" w:lineRule="auto"/>
        <w:jc w:val="both"/>
        <w:rPr>
          <w:rFonts w:eastAsia="Times New Roman" w:cstheme="minorHAnsi"/>
        </w:rPr>
      </w:pPr>
      <w:r w:rsidRPr="00F77C80">
        <w:rPr>
          <w:rFonts w:eastAsia="Times New Roman" w:cstheme="minorHAnsi"/>
          <w:b/>
        </w:rPr>
        <w:t>1.  Duties of Contractor</w:t>
      </w:r>
      <w:r w:rsidR="006157BA" w:rsidRPr="00F77C80">
        <w:rPr>
          <w:rFonts w:eastAsia="Times New Roman" w:cstheme="minorHAnsi"/>
        </w:rPr>
        <w:t xml:space="preserve">.  </w:t>
      </w:r>
      <w:r w:rsidR="002B0074" w:rsidRPr="008A4E67">
        <w:rPr>
          <w:rFonts w:eastAsia="Times New Roman" w:cstheme="minorHAnsi"/>
          <w:i/>
          <w:iCs/>
        </w:rPr>
        <w:t>[Details tailored to services provided – see</w:t>
      </w:r>
      <w:r w:rsidR="00DC17A3">
        <w:rPr>
          <w:rFonts w:eastAsia="Times New Roman" w:cstheme="minorHAnsi"/>
          <w:i/>
          <w:iCs/>
        </w:rPr>
        <w:t xml:space="preserve"> RFP 21-66211</w:t>
      </w:r>
      <w:r w:rsidR="002B0074" w:rsidRPr="008A4E67">
        <w:rPr>
          <w:rFonts w:eastAsia="Times New Roman" w:cstheme="minorHAnsi"/>
          <w:i/>
          <w:iCs/>
        </w:rPr>
        <w:t>:</w:t>
      </w:r>
    </w:p>
    <w:p w14:paraId="48EC70C7" w14:textId="03D03A08" w:rsidR="002B0074" w:rsidRDefault="00DC17A3" w:rsidP="002B0074">
      <w:pPr>
        <w:spacing w:after="0" w:line="240" w:lineRule="auto"/>
        <w:ind w:left="2160" w:hanging="1440"/>
        <w:jc w:val="both"/>
        <w:rPr>
          <w:rFonts w:eastAsia="Times New Roman" w:cstheme="minorHAnsi"/>
        </w:rPr>
      </w:pPr>
      <w:r>
        <w:rPr>
          <w:rFonts w:eastAsia="Times New Roman" w:cstheme="minorHAnsi"/>
        </w:rPr>
        <w:t>Attachment B1</w:t>
      </w:r>
      <w:r w:rsidR="002B0074">
        <w:rPr>
          <w:rFonts w:eastAsia="Times New Roman" w:cstheme="minorHAnsi"/>
        </w:rPr>
        <w:t xml:space="preserve"> </w:t>
      </w:r>
      <w:r w:rsidR="002B0074">
        <w:rPr>
          <w:rFonts w:eastAsia="Times New Roman" w:cstheme="minorHAnsi"/>
        </w:rPr>
        <w:tab/>
        <w:t xml:space="preserve">Third Party Administrative Services for the State employee medical plans </w:t>
      </w:r>
      <w:bookmarkStart w:id="0" w:name="_Hlk54353828"/>
      <w:r w:rsidR="002B0074">
        <w:rPr>
          <w:rFonts w:eastAsia="Times New Roman" w:cstheme="minorHAnsi"/>
        </w:rPr>
        <w:t>– Statewide network</w:t>
      </w:r>
    </w:p>
    <w:bookmarkEnd w:id="0"/>
    <w:p w14:paraId="56EEAD26" w14:textId="01DC3357" w:rsidR="002B0074" w:rsidRDefault="002B0074" w:rsidP="002B0074">
      <w:pPr>
        <w:spacing w:after="0" w:line="240" w:lineRule="auto"/>
        <w:jc w:val="both"/>
        <w:rPr>
          <w:rFonts w:eastAsia="Times New Roman" w:cstheme="minorHAnsi"/>
        </w:rPr>
      </w:pPr>
      <w:r>
        <w:rPr>
          <w:rFonts w:eastAsia="Times New Roman" w:cstheme="minorHAnsi"/>
        </w:rPr>
        <w:tab/>
      </w:r>
      <w:r w:rsidR="00321E4C">
        <w:rPr>
          <w:rFonts w:eastAsia="Times New Roman" w:cstheme="minorHAnsi"/>
        </w:rPr>
        <w:t>A</w:t>
      </w:r>
      <w:r w:rsidR="00DC17A3">
        <w:rPr>
          <w:rFonts w:eastAsia="Times New Roman" w:cstheme="minorHAnsi"/>
        </w:rPr>
        <w:t>ttachment B</w:t>
      </w:r>
      <w:r w:rsidR="0092337D">
        <w:rPr>
          <w:rFonts w:eastAsia="Times New Roman" w:cstheme="minorHAnsi"/>
        </w:rPr>
        <w:t>2</w:t>
      </w:r>
      <w:r>
        <w:rPr>
          <w:rFonts w:eastAsia="Times New Roman" w:cstheme="minorHAnsi"/>
        </w:rPr>
        <w:tab/>
        <w:t>Employee Assistance Program</w:t>
      </w:r>
    </w:p>
    <w:p w14:paraId="1D7561A6" w14:textId="5AE8A0F5" w:rsidR="002B0074" w:rsidRDefault="002B0074" w:rsidP="002B0074">
      <w:pPr>
        <w:spacing w:after="0" w:line="240" w:lineRule="auto"/>
        <w:jc w:val="both"/>
        <w:rPr>
          <w:rFonts w:eastAsia="Times New Roman" w:cstheme="minorHAnsi"/>
        </w:rPr>
      </w:pPr>
      <w:r>
        <w:rPr>
          <w:rFonts w:eastAsia="Times New Roman" w:cstheme="minorHAnsi"/>
        </w:rPr>
        <w:tab/>
      </w:r>
      <w:r w:rsidR="00321E4C">
        <w:rPr>
          <w:rFonts w:eastAsia="Times New Roman" w:cstheme="minorHAnsi"/>
        </w:rPr>
        <w:t>A</w:t>
      </w:r>
      <w:r w:rsidR="00DC17A3">
        <w:rPr>
          <w:rFonts w:eastAsia="Times New Roman" w:cstheme="minorHAnsi"/>
        </w:rPr>
        <w:t>ttachment B</w:t>
      </w:r>
      <w:r w:rsidR="0092337D">
        <w:rPr>
          <w:rFonts w:eastAsia="Times New Roman" w:cstheme="minorHAnsi"/>
        </w:rPr>
        <w:t>3</w:t>
      </w:r>
      <w:r>
        <w:rPr>
          <w:rFonts w:eastAsia="Times New Roman" w:cstheme="minorHAnsi"/>
        </w:rPr>
        <w:tab/>
        <w:t>Data Warehouse</w:t>
      </w:r>
      <w:r w:rsidR="00CB266D">
        <w:rPr>
          <w:rFonts w:eastAsia="Times New Roman" w:cstheme="minorHAnsi"/>
        </w:rPr>
        <w:t xml:space="preserve"> including Data Analytics</w:t>
      </w:r>
    </w:p>
    <w:p w14:paraId="25B9A18F" w14:textId="77777777" w:rsidR="006E4F58" w:rsidRPr="00F77C80" w:rsidRDefault="006E4F58" w:rsidP="00F77C80">
      <w:pPr>
        <w:spacing w:after="0" w:line="240" w:lineRule="auto"/>
        <w:jc w:val="both"/>
        <w:rPr>
          <w:rFonts w:eastAsia="Times New Roman" w:cstheme="minorHAnsi"/>
        </w:rPr>
      </w:pPr>
      <w:r w:rsidRPr="00F77C80">
        <w:rPr>
          <w:rFonts w:eastAsia="Times New Roman" w:cstheme="minorHAnsi"/>
        </w:rPr>
        <w:t xml:space="preserve"> </w:t>
      </w:r>
    </w:p>
    <w:p w14:paraId="570759AA" w14:textId="6E5B1AAC" w:rsidR="002B0074" w:rsidRPr="00B947B3" w:rsidRDefault="006E4F58" w:rsidP="002B0074">
      <w:pPr>
        <w:spacing w:after="0" w:line="240" w:lineRule="auto"/>
        <w:jc w:val="both"/>
        <w:rPr>
          <w:rFonts w:eastAsia="Times New Roman" w:cstheme="minorHAnsi"/>
          <w:i/>
          <w:iCs/>
        </w:rPr>
      </w:pPr>
      <w:r w:rsidRPr="00F77C80">
        <w:rPr>
          <w:rFonts w:eastAsia="Times New Roman" w:cstheme="minorHAnsi"/>
          <w:b/>
        </w:rPr>
        <w:t>2.  Consideration</w:t>
      </w:r>
      <w:r w:rsidRPr="00F77C80">
        <w:rPr>
          <w:rFonts w:eastAsia="Times New Roman" w:cstheme="minorHAnsi"/>
        </w:rPr>
        <w:t xml:space="preserve">.  </w:t>
      </w:r>
      <w:r w:rsidR="002B0074" w:rsidRPr="00B947B3">
        <w:rPr>
          <w:rFonts w:eastAsia="Times New Roman" w:cstheme="minorHAnsi"/>
          <w:i/>
          <w:iCs/>
        </w:rPr>
        <w:t>[Details tailored to services provided – see</w:t>
      </w:r>
      <w:r w:rsidR="00DC17A3">
        <w:rPr>
          <w:rFonts w:eastAsia="Times New Roman" w:cstheme="minorHAnsi"/>
          <w:i/>
          <w:iCs/>
        </w:rPr>
        <w:t xml:space="preserve"> RFP 21-66211</w:t>
      </w:r>
      <w:r w:rsidR="002B0074" w:rsidRPr="00B947B3">
        <w:rPr>
          <w:rFonts w:eastAsia="Times New Roman" w:cstheme="minorHAnsi"/>
          <w:i/>
          <w:iCs/>
        </w:rPr>
        <w:t>:</w:t>
      </w:r>
    </w:p>
    <w:p w14:paraId="5007B2A3" w14:textId="3CA3CB57" w:rsidR="002B0074" w:rsidRDefault="00321E4C" w:rsidP="001D50C2">
      <w:pPr>
        <w:spacing w:after="0" w:line="240" w:lineRule="auto"/>
        <w:ind w:left="2160" w:hanging="1440"/>
        <w:jc w:val="both"/>
        <w:rPr>
          <w:rFonts w:eastAsia="Times New Roman" w:cstheme="minorHAnsi"/>
        </w:rPr>
      </w:pPr>
      <w:r>
        <w:rPr>
          <w:rFonts w:eastAsia="Times New Roman" w:cstheme="minorHAnsi"/>
        </w:rPr>
        <w:t>A</w:t>
      </w:r>
      <w:r w:rsidR="00DC17A3">
        <w:rPr>
          <w:rFonts w:eastAsia="Times New Roman" w:cstheme="minorHAnsi"/>
        </w:rPr>
        <w:t>ttachment B1</w:t>
      </w:r>
      <w:r w:rsidR="002B0074">
        <w:rPr>
          <w:rFonts w:eastAsia="Times New Roman" w:cstheme="minorHAnsi"/>
        </w:rPr>
        <w:t xml:space="preserve"> </w:t>
      </w:r>
      <w:r w:rsidR="002B0074">
        <w:rPr>
          <w:rFonts w:eastAsia="Times New Roman" w:cstheme="minorHAnsi"/>
        </w:rPr>
        <w:tab/>
        <w:t>Third Party Administrative Services for the State employee medical plans</w:t>
      </w:r>
      <w:r w:rsidR="009E6352">
        <w:rPr>
          <w:rFonts w:eastAsia="Times New Roman" w:cstheme="minorHAnsi"/>
        </w:rPr>
        <w:t xml:space="preserve"> – Statewide network</w:t>
      </w:r>
    </w:p>
    <w:p w14:paraId="3E1809C2" w14:textId="2D58C729" w:rsidR="002B0074" w:rsidRDefault="00F76477" w:rsidP="0092337D">
      <w:pPr>
        <w:tabs>
          <w:tab w:val="left" w:pos="900"/>
          <w:tab w:val="left" w:pos="2160"/>
        </w:tabs>
        <w:spacing w:after="0" w:line="240" w:lineRule="auto"/>
        <w:ind w:left="720" w:hanging="2160"/>
        <w:jc w:val="both"/>
        <w:rPr>
          <w:rFonts w:eastAsia="Times New Roman" w:cstheme="minorHAnsi"/>
        </w:rPr>
      </w:pPr>
      <w:r>
        <w:rPr>
          <w:rFonts w:eastAsia="Times New Roman" w:cstheme="minorHAnsi"/>
        </w:rPr>
        <w:tab/>
      </w:r>
      <w:r w:rsidR="00C06D3A">
        <w:rPr>
          <w:rFonts w:eastAsia="Times New Roman" w:cstheme="minorHAnsi"/>
        </w:rPr>
        <w:t>A</w:t>
      </w:r>
      <w:r w:rsidR="00DC17A3">
        <w:rPr>
          <w:rFonts w:eastAsia="Times New Roman" w:cstheme="minorHAnsi"/>
        </w:rPr>
        <w:t>ttachment B</w:t>
      </w:r>
      <w:r w:rsidR="0092337D">
        <w:rPr>
          <w:rFonts w:eastAsia="Times New Roman" w:cstheme="minorHAnsi"/>
        </w:rPr>
        <w:t>2</w:t>
      </w:r>
      <w:r w:rsidR="002B0074">
        <w:rPr>
          <w:rFonts w:eastAsia="Times New Roman" w:cstheme="minorHAnsi"/>
        </w:rPr>
        <w:tab/>
        <w:t>Employee Assistance Program</w:t>
      </w:r>
    </w:p>
    <w:p w14:paraId="3B3B3E0E" w14:textId="61E0FD47" w:rsidR="002B0074" w:rsidRDefault="00DC17A3" w:rsidP="002B0074">
      <w:pPr>
        <w:spacing w:after="0" w:line="240" w:lineRule="auto"/>
        <w:jc w:val="both"/>
        <w:rPr>
          <w:rFonts w:eastAsia="Times New Roman" w:cstheme="minorHAnsi"/>
        </w:rPr>
      </w:pPr>
      <w:r>
        <w:rPr>
          <w:rFonts w:eastAsia="Times New Roman" w:cstheme="minorHAnsi"/>
        </w:rPr>
        <w:tab/>
        <w:t>Attachment B</w:t>
      </w:r>
      <w:r w:rsidR="0092337D">
        <w:rPr>
          <w:rFonts w:eastAsia="Times New Roman" w:cstheme="minorHAnsi"/>
        </w:rPr>
        <w:t>3</w:t>
      </w:r>
      <w:r w:rsidR="002B0074">
        <w:rPr>
          <w:rFonts w:eastAsia="Times New Roman" w:cstheme="minorHAnsi"/>
        </w:rPr>
        <w:tab/>
        <w:t>Data Warehouse</w:t>
      </w:r>
      <w:r w:rsidR="00CB266D">
        <w:rPr>
          <w:rFonts w:eastAsia="Times New Roman" w:cstheme="minorHAnsi"/>
        </w:rPr>
        <w:t xml:space="preserve"> including Data Analytics</w:t>
      </w:r>
    </w:p>
    <w:p w14:paraId="53CE6D32" w14:textId="6AC86C1C" w:rsidR="006E4F58" w:rsidRPr="00F77C80" w:rsidRDefault="006E4F58" w:rsidP="00F77C80">
      <w:pPr>
        <w:spacing w:after="0" w:line="240" w:lineRule="auto"/>
        <w:jc w:val="both"/>
        <w:rPr>
          <w:rFonts w:eastAsia="Times New Roman" w:cstheme="minorHAnsi"/>
        </w:rPr>
      </w:pPr>
    </w:p>
    <w:p w14:paraId="313FFE57" w14:textId="3F29976C" w:rsidR="006E4F58" w:rsidRPr="00F954BD" w:rsidRDefault="006E4F58" w:rsidP="00F77C80">
      <w:pPr>
        <w:spacing w:after="0" w:line="240" w:lineRule="auto"/>
        <w:jc w:val="both"/>
        <w:rPr>
          <w:rFonts w:eastAsia="Times New Roman" w:cstheme="minorHAnsi"/>
        </w:rPr>
      </w:pPr>
      <w:r w:rsidRPr="00F77C80">
        <w:rPr>
          <w:rFonts w:eastAsia="Times New Roman" w:cstheme="minorHAnsi"/>
          <w:b/>
        </w:rPr>
        <w:t>3.  Term</w:t>
      </w:r>
      <w:r w:rsidRPr="00F77C80">
        <w:rPr>
          <w:rFonts w:eastAsia="Times New Roman" w:cstheme="minorHAnsi"/>
        </w:rPr>
        <w:t xml:space="preserve">. </w:t>
      </w:r>
      <w:r w:rsidR="006157BA" w:rsidRPr="00F77C80">
        <w:rPr>
          <w:rFonts w:eastAsia="Times New Roman" w:cstheme="minorHAnsi"/>
        </w:rPr>
        <w:t xml:space="preserve"> </w:t>
      </w:r>
      <w:r w:rsidRPr="00F77C80">
        <w:rPr>
          <w:rFonts w:eastAsia="Times New Roman" w:cstheme="minorHAnsi"/>
        </w:rPr>
        <w:t xml:space="preserve">This Contract shall be effective for a period of </w:t>
      </w:r>
      <w:r w:rsidR="00A62C74" w:rsidRPr="00F954BD">
        <w:rPr>
          <w:rFonts w:eastAsia="Times New Roman" w:cstheme="minorHAnsi"/>
        </w:rPr>
        <w:t>four (4) years</w:t>
      </w:r>
      <w:r w:rsidRPr="00F954BD">
        <w:rPr>
          <w:rFonts w:eastAsia="Times New Roman" w:cstheme="minorHAnsi"/>
        </w:rPr>
        <w:t xml:space="preserve">. </w:t>
      </w:r>
      <w:r w:rsidRPr="00F77C80">
        <w:rPr>
          <w:rFonts w:eastAsia="Times New Roman" w:cstheme="minorHAnsi"/>
        </w:rPr>
        <w:t xml:space="preserve">It shall commence on </w:t>
      </w:r>
      <w:r w:rsidR="00A62C74">
        <w:rPr>
          <w:rFonts w:eastAsia="Times New Roman" w:cstheme="minorHAnsi"/>
        </w:rPr>
        <w:t>January 1, 2022</w:t>
      </w:r>
      <w:r w:rsidRPr="00F77C80">
        <w:rPr>
          <w:rFonts w:eastAsia="Times New Roman" w:cstheme="minorHAnsi"/>
        </w:rPr>
        <w:t xml:space="preserve"> and shall remain in effect through </w:t>
      </w:r>
      <w:r w:rsidR="00A62C74">
        <w:rPr>
          <w:rFonts w:eastAsia="Times New Roman" w:cstheme="minorHAnsi"/>
        </w:rPr>
        <w:t xml:space="preserve">December 31, </w:t>
      </w:r>
      <w:r w:rsidR="00E14B68">
        <w:rPr>
          <w:rFonts w:eastAsia="Times New Roman" w:cstheme="minorHAnsi"/>
        </w:rPr>
        <w:t>20</w:t>
      </w:r>
      <w:r w:rsidR="00A62C74">
        <w:rPr>
          <w:rFonts w:eastAsia="Times New Roman" w:cstheme="minorHAnsi"/>
        </w:rPr>
        <w:t>25</w:t>
      </w:r>
      <w:r w:rsidR="00E14B68">
        <w:rPr>
          <w:rFonts w:eastAsia="Times New Roman" w:cstheme="minorHAnsi"/>
        </w:rPr>
        <w:t xml:space="preserve"> (subject to the termination provisions contained herein)</w:t>
      </w:r>
      <w:r w:rsidRPr="00F77C80">
        <w:rPr>
          <w:rFonts w:eastAsia="Times New Roman" w:cstheme="minorHAnsi"/>
        </w:rPr>
        <w:t>.</w:t>
      </w:r>
      <w:r w:rsidR="00A62C74">
        <w:rPr>
          <w:rFonts w:eastAsia="Times New Roman" w:cstheme="minorHAnsi"/>
        </w:rPr>
        <w:t xml:space="preserve">  </w:t>
      </w:r>
      <w:r w:rsidR="00A62C74" w:rsidRPr="00F954BD">
        <w:rPr>
          <w:rFonts w:eastAsia="Times New Roman" w:cstheme="minorHAnsi"/>
        </w:rPr>
        <w:t xml:space="preserve">The State has the option </w:t>
      </w:r>
      <w:r w:rsidR="00F954BD" w:rsidRPr="00F954BD">
        <w:rPr>
          <w:rFonts w:eastAsia="Times New Roman" w:cstheme="minorHAnsi"/>
        </w:rPr>
        <w:t>of two 2-year renewal</w:t>
      </w:r>
      <w:r w:rsidR="00A62C74" w:rsidRPr="00F954BD">
        <w:rPr>
          <w:rFonts w:eastAsia="Times New Roman" w:cstheme="minorHAnsi"/>
        </w:rPr>
        <w:t>, for a total of eight (8) years.</w:t>
      </w:r>
    </w:p>
    <w:p w14:paraId="7F0D2E03" w14:textId="77777777" w:rsidR="006E4F58" w:rsidRPr="00F77C80" w:rsidRDefault="006E4F58" w:rsidP="00F77C80">
      <w:pPr>
        <w:spacing w:after="0" w:line="240" w:lineRule="auto"/>
        <w:jc w:val="both"/>
        <w:rPr>
          <w:rFonts w:eastAsia="Times New Roman" w:cstheme="minorHAnsi"/>
          <w:b/>
          <w:smallCaps/>
          <w:color w:val="000000"/>
        </w:rPr>
      </w:pPr>
    </w:p>
    <w:p w14:paraId="37AB2433" w14:textId="26C38234" w:rsidR="006E4F58" w:rsidRPr="00F77C80" w:rsidRDefault="006E4F58" w:rsidP="00F77C80">
      <w:pPr>
        <w:spacing w:after="0" w:line="240" w:lineRule="auto"/>
        <w:jc w:val="both"/>
        <w:rPr>
          <w:rFonts w:eastAsia="Times New Roman" w:cstheme="minorHAnsi"/>
        </w:rPr>
      </w:pPr>
      <w:r w:rsidRPr="00F77C80">
        <w:rPr>
          <w:rFonts w:eastAsia="Times New Roman" w:cstheme="minorHAnsi"/>
          <w:b/>
        </w:rPr>
        <w:t>4.  Access to Records</w:t>
      </w:r>
      <w:r w:rsidRPr="00F77C80">
        <w:rPr>
          <w:rFonts w:eastAsia="Times New Roman" w:cstheme="minorHAnsi"/>
        </w:rPr>
        <w:t xml:space="preserve">.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w:t>
      </w:r>
      <w:r w:rsidRPr="00F954BD">
        <w:rPr>
          <w:rFonts w:eastAsia="Times New Roman" w:cstheme="minorHAnsi"/>
        </w:rPr>
        <w:t xml:space="preserve">for </w:t>
      </w:r>
      <w:r w:rsidR="00A62C74" w:rsidRPr="00F954BD">
        <w:rPr>
          <w:rFonts w:eastAsia="Times New Roman" w:cstheme="minorHAnsi"/>
        </w:rPr>
        <w:t xml:space="preserve">seven (7) </w:t>
      </w:r>
      <w:r w:rsidRPr="00F954BD">
        <w:rPr>
          <w:rFonts w:eastAsia="Times New Roman" w:cstheme="minorHAnsi"/>
        </w:rPr>
        <w:t xml:space="preserve">years </w:t>
      </w:r>
      <w:r w:rsidRPr="00F77C80">
        <w:rPr>
          <w:rFonts w:eastAsia="Times New Roman" w:cstheme="minorHAnsi"/>
        </w:rPr>
        <w:t>from the date of final payment under this Contract, for inspection by the State or its authorized designees. Copies shall be furnished at no cost to the State if requested.</w:t>
      </w:r>
    </w:p>
    <w:p w14:paraId="3B987CCA" w14:textId="77777777" w:rsidR="006E4F58" w:rsidRPr="00F77C80" w:rsidRDefault="006E4F58" w:rsidP="00F77C80">
      <w:pPr>
        <w:spacing w:after="0" w:line="240" w:lineRule="auto"/>
        <w:jc w:val="both"/>
        <w:rPr>
          <w:rFonts w:eastAsia="Times New Roman" w:cstheme="minorHAnsi"/>
        </w:rPr>
      </w:pPr>
    </w:p>
    <w:p w14:paraId="521611BA" w14:textId="77777777" w:rsidR="00037656" w:rsidRPr="00F77C80" w:rsidRDefault="00037656" w:rsidP="00F77C80">
      <w:pPr>
        <w:spacing w:after="0" w:line="240" w:lineRule="auto"/>
        <w:jc w:val="both"/>
        <w:rPr>
          <w:rFonts w:eastAsia="Times New Roman" w:cstheme="minorHAnsi"/>
        </w:rPr>
      </w:pPr>
      <w:r w:rsidRPr="00F77C80">
        <w:rPr>
          <w:rFonts w:eastAsia="Times New Roman" w:cstheme="minorHAnsi"/>
          <w:b/>
        </w:rPr>
        <w:t>5.  Assignment; Successors</w:t>
      </w:r>
      <w:r w:rsidRPr="00F77C80">
        <w:rPr>
          <w:rFonts w:eastAsia="Times New Roman" w:cstheme="minorHAnsi"/>
        </w:rPr>
        <w:t xml:space="preserve">.  </w:t>
      </w:r>
    </w:p>
    <w:p w14:paraId="33B2EC41" w14:textId="77777777" w:rsidR="00037656" w:rsidRPr="00F77C80" w:rsidRDefault="00037656" w:rsidP="00082A5F">
      <w:pPr>
        <w:spacing w:after="0" w:line="240" w:lineRule="auto"/>
        <w:ind w:left="720" w:hanging="360"/>
        <w:jc w:val="both"/>
        <w:rPr>
          <w:rFonts w:eastAsia="Times New Roman" w:cstheme="minorHAnsi"/>
        </w:rPr>
      </w:pPr>
      <w:r w:rsidRPr="00F77C80">
        <w:rPr>
          <w:rFonts w:eastAsia="Times New Roman" w:cstheme="minorHAnsi"/>
        </w:rPr>
        <w:t xml:space="preserve">A.  The Contractor binds its successors and assignees to all the terms and conditions of this Contract. The Contractor may assign its right to receive payments to such third parties as the Contractor </w:t>
      </w:r>
      <w:r w:rsidRPr="00F77C80">
        <w:rPr>
          <w:rFonts w:eastAsia="Times New Roman" w:cstheme="minorHAnsi"/>
        </w:rPr>
        <w:lastRenderedPageBreak/>
        <w:t>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721E51BA" w14:textId="77777777" w:rsidR="00037656" w:rsidRPr="00F77C80" w:rsidRDefault="00037656" w:rsidP="00082A5F">
      <w:pPr>
        <w:spacing w:after="0" w:line="240" w:lineRule="auto"/>
        <w:ind w:left="720" w:hanging="360"/>
        <w:jc w:val="both"/>
        <w:rPr>
          <w:rFonts w:eastAsia="Times New Roman" w:cstheme="minorHAnsi"/>
        </w:rPr>
      </w:pPr>
    </w:p>
    <w:p w14:paraId="10323DCA" w14:textId="688F8B8E" w:rsidR="00037656" w:rsidRPr="00F77C80" w:rsidRDefault="00037656" w:rsidP="00082A5F">
      <w:pPr>
        <w:pStyle w:val="NoSpacing"/>
        <w:ind w:left="720" w:hanging="360"/>
        <w:jc w:val="both"/>
        <w:rPr>
          <w:rFonts w:cstheme="minorHAnsi"/>
          <w:spacing w:val="-3"/>
        </w:rPr>
      </w:pPr>
      <w:r w:rsidRPr="00F77C80">
        <w:rPr>
          <w:rFonts w:cstheme="minorHAnsi"/>
          <w:spacing w:val="-3"/>
        </w:rPr>
        <w:t xml:space="preserve">B.  </w:t>
      </w:r>
      <w:r w:rsidRPr="00F77C80">
        <w:rPr>
          <w:rFonts w:eastAsia="Times New Roman" w:cstheme="minorHAnsi"/>
        </w:rPr>
        <w:t xml:space="preserve">The Contractor shall not assign or subcontract the whole or any part of this Contract without the State’s prior written consent. Additionally, </w:t>
      </w:r>
      <w:r w:rsidRPr="00F77C80">
        <w:rPr>
          <w:rFonts w:cstheme="minorHAnsi"/>
          <w:spacing w:val="-3"/>
        </w:rPr>
        <w:t xml:space="preserve">the Contractor shall provide prompt written notice to the State of any change in the Contractor’s legal name or legal status so that the changes may be documented and payments to the successor entity may be made. </w:t>
      </w:r>
    </w:p>
    <w:p w14:paraId="3F99BE2B" w14:textId="77777777" w:rsidR="006E4F58" w:rsidRPr="00F77C80" w:rsidRDefault="006E4F58" w:rsidP="00F77C80">
      <w:pPr>
        <w:spacing w:after="0" w:line="240" w:lineRule="auto"/>
        <w:jc w:val="both"/>
        <w:rPr>
          <w:rFonts w:eastAsia="Times New Roman" w:cstheme="minorHAnsi"/>
        </w:rPr>
      </w:pPr>
    </w:p>
    <w:p w14:paraId="08214D0B" w14:textId="77777777" w:rsidR="006E4F58" w:rsidRPr="00F77C80" w:rsidRDefault="006E4F58" w:rsidP="00F77C80">
      <w:pPr>
        <w:shd w:val="clear" w:color="auto" w:fill="FFFFFF"/>
        <w:spacing w:after="0" w:line="240" w:lineRule="auto"/>
        <w:jc w:val="both"/>
        <w:rPr>
          <w:rFonts w:eastAsia="Times New Roman" w:cstheme="minorHAnsi"/>
        </w:rPr>
      </w:pPr>
      <w:r w:rsidRPr="00F77C80">
        <w:rPr>
          <w:rFonts w:eastAsia="Times New Roman" w:cstheme="minorHAnsi"/>
          <w:b/>
        </w:rPr>
        <w:t>6.  Assignment of Antitrust Claims.</w:t>
      </w:r>
      <w:r w:rsidR="006157BA" w:rsidRPr="00F77C80">
        <w:rPr>
          <w:rFonts w:eastAsia="Times New Roman" w:cstheme="minorHAnsi"/>
        </w:rPr>
        <w:t xml:space="preserve">  </w:t>
      </w:r>
      <w:r w:rsidRPr="00F77C80">
        <w:rPr>
          <w:rFonts w:eastAsia="Times New Roman" w:cstheme="minorHAnsi"/>
        </w:rPr>
        <w: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0095552C" w14:textId="77777777" w:rsidR="006E4F58" w:rsidRPr="00F77C80" w:rsidRDefault="006E4F58" w:rsidP="00F77C80">
      <w:pPr>
        <w:spacing w:after="0" w:line="240" w:lineRule="auto"/>
        <w:jc w:val="both"/>
        <w:rPr>
          <w:rFonts w:eastAsia="Times New Roman" w:cstheme="minorHAnsi"/>
        </w:rPr>
      </w:pPr>
    </w:p>
    <w:p w14:paraId="5DF6337B" w14:textId="1D8E77F4" w:rsidR="00A62C74" w:rsidRPr="00F954BD" w:rsidRDefault="006E4F58" w:rsidP="00A62C74">
      <w:pPr>
        <w:spacing w:after="0" w:line="240" w:lineRule="auto"/>
        <w:jc w:val="both"/>
      </w:pPr>
      <w:r w:rsidRPr="00F77C80">
        <w:rPr>
          <w:rFonts w:eastAsia="Times New Roman" w:cstheme="minorHAnsi"/>
          <w:b/>
        </w:rPr>
        <w:t>7.  Audits</w:t>
      </w:r>
      <w:r w:rsidRPr="00F77C80">
        <w:rPr>
          <w:rFonts w:eastAsia="Times New Roman" w:cstheme="minorHAnsi"/>
        </w:rPr>
        <w:t xml:space="preserve">. </w:t>
      </w:r>
      <w:r w:rsidR="00A62C74" w:rsidRPr="00F954BD">
        <w:t>The State through any authorized representative, has the right at all times to audit or otherwise evaluate the work performed or being performed under this Agreement and the premises in which it is being performed.  Any audit or evaluation shall be performed during the reasonable business hours of the Contractor upon reasonable notice given in advance to the Contractor.  The Contractor shall direct and assist the authorized State representatives through the premises to specific work areas to which said audit or evaluation relates.  If any audit or evaluation is made on the premises of the Contractor or a subcontractor, the Contractor shall provide and shall require his subcontractor to provide all reasonable facilities and assistance for the safety and convenience of the authorized representatives in the performance of their duties.  All such audits and evaluations shall be performed in such a manner as not to unduly delay the work.  The Contractor shall assure that all Contractor and subcontractor claim files, books, documents, papers, accounting records or other evidence pertaining to costs incurred under this Agreement will be maintained by the Contractor for a period of at least seven (7) years following the final payment under this Agreement.  The State, State Board of Accounts, or any of their duly authorized representatives shall have access to any such claim files, books, documents, records, and papers retained by the Contractor for the purpose of making audit, examination, excerpts and transcripts until the expiration of the seven (7) year period following the final payment under this Agreement.</w:t>
      </w:r>
    </w:p>
    <w:p w14:paraId="026727CD" w14:textId="4921D19F" w:rsidR="006E4F58" w:rsidRPr="00F954BD" w:rsidRDefault="006E4F58" w:rsidP="00A62C74">
      <w:pPr>
        <w:spacing w:after="0" w:line="240" w:lineRule="auto"/>
        <w:jc w:val="both"/>
        <w:rPr>
          <w:rFonts w:eastAsia="Times New Roman" w:cstheme="minorHAnsi"/>
        </w:rPr>
      </w:pPr>
    </w:p>
    <w:p w14:paraId="4A6E9094" w14:textId="595609A1" w:rsidR="006E4F58" w:rsidRPr="00F77C80" w:rsidRDefault="006E4F58" w:rsidP="00F77C80">
      <w:pPr>
        <w:spacing w:after="0" w:line="240" w:lineRule="auto"/>
        <w:jc w:val="both"/>
        <w:rPr>
          <w:rFonts w:eastAsia="Times New Roman" w:cstheme="minorHAnsi"/>
        </w:rPr>
      </w:pPr>
      <w:r w:rsidRPr="00F77C80">
        <w:rPr>
          <w:rFonts w:eastAsia="Times New Roman" w:cstheme="minorHAnsi"/>
          <w:b/>
        </w:rPr>
        <w:t>8.  Authority to Bind Contractor</w:t>
      </w:r>
      <w:r w:rsidRPr="00F77C80">
        <w:rPr>
          <w:rFonts w:eastAsia="Times New Roman" w:cstheme="minorHAnsi"/>
        </w:rPr>
        <w:t>.  The signatory for the Contractor represents that he/she has been duly authorized to execute this Contract on behalf of the Contractor and has obtained all necessary or applicable approvals to make this Contract fully binding upon the Contractor when his/her signature is affixed, and accepted by the State.</w:t>
      </w:r>
    </w:p>
    <w:p w14:paraId="0EAD64F3" w14:textId="77777777" w:rsidR="006E4F58" w:rsidRPr="00F77C80" w:rsidRDefault="006E4F58" w:rsidP="00F77C80">
      <w:pPr>
        <w:spacing w:after="0" w:line="240" w:lineRule="auto"/>
        <w:jc w:val="both"/>
        <w:rPr>
          <w:rFonts w:eastAsia="Times New Roman" w:cstheme="minorHAnsi"/>
        </w:rPr>
      </w:pPr>
    </w:p>
    <w:p w14:paraId="64E96C7C" w14:textId="77777777" w:rsidR="00A62C74" w:rsidRPr="00A62C74" w:rsidRDefault="006E4F58" w:rsidP="00A62C74">
      <w:pPr>
        <w:pStyle w:val="Generic"/>
        <w:spacing w:line="240" w:lineRule="auto"/>
        <w:rPr>
          <w:rFonts w:asciiTheme="minorHAnsi" w:hAnsiTheme="minorHAnsi" w:cstheme="minorHAnsi"/>
          <w:sz w:val="22"/>
          <w:szCs w:val="22"/>
        </w:rPr>
      </w:pPr>
      <w:r w:rsidRPr="00F77C80">
        <w:rPr>
          <w:rFonts w:asciiTheme="minorHAnsi" w:hAnsiTheme="minorHAnsi" w:cstheme="minorHAnsi"/>
          <w:b/>
        </w:rPr>
        <w:t>9.  Changes in Work</w:t>
      </w:r>
      <w:r w:rsidRPr="00F77C80">
        <w:rPr>
          <w:rFonts w:asciiTheme="minorHAnsi" w:hAnsiTheme="minorHAnsi" w:cstheme="minorHAnsi"/>
        </w:rPr>
        <w:t xml:space="preserve">.  </w:t>
      </w:r>
      <w:r w:rsidR="00A62C74" w:rsidRPr="00A62C74">
        <w:rPr>
          <w:rFonts w:asciiTheme="minorHAnsi" w:hAnsiTheme="minorHAnsi" w:cstheme="minorHAnsi"/>
          <w:sz w:val="22"/>
          <w:szCs w:val="22"/>
        </w:rPr>
        <w:t>State and the Contractor shall be able to suggest changes, any other provisions of the Agreement notwithstanding.  Any such changes shall be made in the following manner:</w:t>
      </w:r>
    </w:p>
    <w:p w14:paraId="48030931" w14:textId="365C0878" w:rsidR="00A62C74" w:rsidRDefault="00A62C74" w:rsidP="00FD57F8">
      <w:pPr>
        <w:numPr>
          <w:ilvl w:val="1"/>
          <w:numId w:val="16"/>
        </w:numPr>
        <w:tabs>
          <w:tab w:val="num" w:pos="720"/>
        </w:tabs>
        <w:spacing w:after="0" w:line="240" w:lineRule="auto"/>
        <w:ind w:left="720"/>
        <w:jc w:val="both"/>
        <w:rPr>
          <w:rFonts w:cstheme="minorHAnsi"/>
        </w:rPr>
      </w:pPr>
      <w:r w:rsidRPr="00A62C74">
        <w:rPr>
          <w:rFonts w:cstheme="minorHAnsi"/>
        </w:rPr>
        <w:t>For any change to this Agreement which does not affect the period of performance, fees, risk level or major benefit or administrative provisions of the Agreement, by written change notice from the State approved and countersigned by the Contractor.</w:t>
      </w:r>
    </w:p>
    <w:p w14:paraId="03BDAA2E" w14:textId="77777777" w:rsidR="00082A5F" w:rsidRPr="00A62C74" w:rsidRDefault="00082A5F" w:rsidP="00082A5F">
      <w:pPr>
        <w:spacing w:after="0" w:line="240" w:lineRule="auto"/>
        <w:ind w:left="720"/>
        <w:jc w:val="both"/>
        <w:rPr>
          <w:rFonts w:cstheme="minorHAnsi"/>
        </w:rPr>
      </w:pPr>
    </w:p>
    <w:p w14:paraId="6FBFA3A3" w14:textId="1E365E3C" w:rsidR="00A62C74" w:rsidRDefault="00A62C74" w:rsidP="00FD57F8">
      <w:pPr>
        <w:numPr>
          <w:ilvl w:val="1"/>
          <w:numId w:val="16"/>
        </w:numPr>
        <w:tabs>
          <w:tab w:val="num" w:pos="720"/>
        </w:tabs>
        <w:spacing w:after="0" w:line="240" w:lineRule="auto"/>
        <w:ind w:left="720"/>
        <w:jc w:val="both"/>
        <w:rPr>
          <w:rFonts w:cstheme="minorHAnsi"/>
        </w:rPr>
      </w:pPr>
      <w:r w:rsidRPr="00A62C74">
        <w:rPr>
          <w:rFonts w:cstheme="minorHAnsi"/>
        </w:rPr>
        <w:t>Any other change shall be by formal amendment of this Agreement signed by all parties required to affix their signature thereto by Indiana Law.</w:t>
      </w:r>
    </w:p>
    <w:p w14:paraId="6CEAADCF" w14:textId="77777777" w:rsidR="00082A5F" w:rsidRDefault="00082A5F" w:rsidP="00F77C80">
      <w:pPr>
        <w:spacing w:after="0" w:line="240" w:lineRule="auto"/>
        <w:jc w:val="both"/>
        <w:rPr>
          <w:rFonts w:eastAsia="Times New Roman" w:cstheme="minorHAnsi"/>
          <w:b/>
        </w:rPr>
      </w:pPr>
    </w:p>
    <w:p w14:paraId="0E42CA28" w14:textId="2B5B697D" w:rsidR="006E4F58" w:rsidRPr="00F77C80" w:rsidRDefault="006E4F58" w:rsidP="00F77C80">
      <w:pPr>
        <w:spacing w:after="0" w:line="240" w:lineRule="auto"/>
        <w:jc w:val="both"/>
        <w:rPr>
          <w:rFonts w:eastAsia="Times New Roman" w:cstheme="minorHAnsi"/>
          <w:b/>
        </w:rPr>
      </w:pPr>
      <w:r w:rsidRPr="00F77C80">
        <w:rPr>
          <w:rFonts w:eastAsia="Times New Roman" w:cstheme="minorHAnsi"/>
          <w:b/>
        </w:rPr>
        <w:t xml:space="preserve">10.  Compliance with Laws. </w:t>
      </w:r>
    </w:p>
    <w:p w14:paraId="33521F2C" w14:textId="77777777" w:rsidR="006E4F58" w:rsidRPr="00F77C80" w:rsidRDefault="006E4F58" w:rsidP="00082A5F">
      <w:pPr>
        <w:spacing w:after="0" w:line="240" w:lineRule="auto"/>
        <w:ind w:left="720" w:hanging="360"/>
        <w:jc w:val="both"/>
        <w:rPr>
          <w:rFonts w:eastAsia="Times New Roman" w:cstheme="minorHAnsi"/>
        </w:rPr>
      </w:pPr>
      <w:r w:rsidRPr="00F77C80">
        <w:rPr>
          <w:rFonts w:eastAsia="Times New Roman" w:cstheme="minorHAnsi"/>
        </w:rPr>
        <w:lastRenderedPageBreak/>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7082AF20" w14:textId="77777777" w:rsidR="006E4F58" w:rsidRPr="00F77C80" w:rsidRDefault="006E4F58" w:rsidP="00082A5F">
      <w:pPr>
        <w:spacing w:after="0" w:line="240" w:lineRule="auto"/>
        <w:ind w:left="720" w:hanging="360"/>
        <w:jc w:val="both"/>
        <w:rPr>
          <w:rFonts w:eastAsia="Times New Roman" w:cstheme="minorHAnsi"/>
        </w:rPr>
      </w:pPr>
    </w:p>
    <w:p w14:paraId="60855E27" w14:textId="73C18F4B" w:rsidR="006E4F58" w:rsidRPr="00F77C80" w:rsidRDefault="006E4F58" w:rsidP="00082A5F">
      <w:pPr>
        <w:spacing w:after="0" w:line="240" w:lineRule="auto"/>
        <w:ind w:left="720" w:hanging="360"/>
        <w:jc w:val="both"/>
        <w:rPr>
          <w:rFonts w:eastAsia="Times New Roman" w:cstheme="minorHAnsi"/>
        </w:rPr>
      </w:pPr>
      <w:r w:rsidRPr="00F77C80">
        <w:rPr>
          <w:rFonts w:eastAsia="Times New Roman" w:cstheme="minorHAnsi"/>
        </w:rPr>
        <w:t>B.  The Contractor and its agents shall abide by all ethical requirements that apply to persons who have a business relationship with the State as set forth in IC §</w:t>
      </w:r>
      <w:r w:rsidR="00D515C5" w:rsidRPr="00F77C80">
        <w:rPr>
          <w:rFonts w:eastAsia="Times New Roman" w:cstheme="minorHAnsi"/>
        </w:rPr>
        <w:t xml:space="preserve"> </w:t>
      </w:r>
      <w:r w:rsidRPr="00F77C80">
        <w:rPr>
          <w:rFonts w:eastAsia="Times New Roman" w:cstheme="minorHAnsi"/>
        </w:rPr>
        <w:t xml:space="preserve">4-2-6, </w:t>
      </w:r>
      <w:r w:rsidRPr="00F77C80">
        <w:rPr>
          <w:rFonts w:eastAsia="Times New Roman" w:cstheme="minorHAnsi"/>
          <w:i/>
          <w:iCs/>
        </w:rPr>
        <w:t>et seq</w:t>
      </w:r>
      <w:r w:rsidRPr="00F77C80">
        <w:rPr>
          <w:rFonts w:eastAsia="Times New Roman" w:cstheme="minorHAnsi"/>
        </w:rPr>
        <w:t>., IC §</w:t>
      </w:r>
      <w:r w:rsidR="00D515C5" w:rsidRPr="00F77C80">
        <w:rPr>
          <w:rFonts w:eastAsia="Times New Roman" w:cstheme="minorHAnsi"/>
        </w:rPr>
        <w:t xml:space="preserve"> </w:t>
      </w:r>
      <w:r w:rsidRPr="00F77C80">
        <w:rPr>
          <w:rFonts w:eastAsia="Times New Roman" w:cstheme="minorHAnsi"/>
        </w:rPr>
        <w:t xml:space="preserve">4-2-7, </w:t>
      </w:r>
      <w:r w:rsidRPr="00F77C80">
        <w:rPr>
          <w:rFonts w:eastAsia="Times New Roman" w:cstheme="minorHAnsi"/>
          <w:i/>
          <w:iCs/>
        </w:rPr>
        <w:t>et seq</w:t>
      </w:r>
      <w:r w:rsidRPr="00F77C80">
        <w:rPr>
          <w:rFonts w:eastAsia="Times New Roman" w:cstheme="minorHAnsi"/>
        </w:rPr>
        <w:t>. and the regulations promulgated thereunder. </w:t>
      </w:r>
      <w:r w:rsidRPr="00F77C80">
        <w:rPr>
          <w:rFonts w:eastAsia="Times New Roman" w:cstheme="minorHAnsi"/>
          <w:b/>
          <w:bCs/>
        </w:rPr>
        <w:t xml:space="preserve">If the Contractor has knowledge, or would have acquired knowledge with reasonable inquiry, that a state officer, employee, or special state appointee, as those terms are defined in IC </w:t>
      </w:r>
      <w:r w:rsidR="00960CD4" w:rsidRPr="00F77C80">
        <w:rPr>
          <w:rFonts w:eastAsia="Times New Roman" w:cstheme="minorHAnsi"/>
          <w:b/>
          <w:bCs/>
        </w:rPr>
        <w:t>§</w:t>
      </w:r>
      <w:r w:rsidR="006F3B5E" w:rsidRPr="00F77C80">
        <w:rPr>
          <w:rFonts w:eastAsia="Times New Roman" w:cstheme="minorHAnsi"/>
          <w:b/>
          <w:bCs/>
        </w:rPr>
        <w:t xml:space="preserve"> </w:t>
      </w:r>
      <w:r w:rsidRPr="00F77C80">
        <w:rPr>
          <w:rFonts w:eastAsia="Times New Roman" w:cstheme="minorHAnsi"/>
          <w:b/>
          <w:bCs/>
        </w:rPr>
        <w:t xml:space="preserve">4-2-6-1, has a financial interest in the Contract, the Contractor shall ensure compliance with the disclosure requirements in IC </w:t>
      </w:r>
      <w:r w:rsidR="00960CD4" w:rsidRPr="00F77C80">
        <w:rPr>
          <w:rFonts w:eastAsia="Times New Roman" w:cstheme="minorHAnsi"/>
          <w:b/>
          <w:bCs/>
        </w:rPr>
        <w:t xml:space="preserve">§ </w:t>
      </w:r>
      <w:r w:rsidRPr="00F77C80">
        <w:rPr>
          <w:rFonts w:eastAsia="Times New Roman" w:cstheme="minorHAnsi"/>
          <w:b/>
          <w:bCs/>
        </w:rPr>
        <w:t>4-2-6-10.5</w:t>
      </w:r>
      <w:r w:rsidR="0025187C" w:rsidRPr="00F77C80">
        <w:rPr>
          <w:rFonts w:eastAsia="Times New Roman" w:cstheme="minorHAnsi"/>
          <w:b/>
          <w:bCs/>
        </w:rPr>
        <w:t xml:space="preserve"> prior to the</w:t>
      </w:r>
      <w:r w:rsidR="00960CD4" w:rsidRPr="00F77C80">
        <w:rPr>
          <w:rFonts w:eastAsia="Times New Roman" w:cstheme="minorHAnsi"/>
          <w:b/>
          <w:bCs/>
        </w:rPr>
        <w:t xml:space="preserve"> execution of this C</w:t>
      </w:r>
      <w:r w:rsidR="0025187C" w:rsidRPr="00F77C80">
        <w:rPr>
          <w:rFonts w:eastAsia="Times New Roman" w:cstheme="minorHAnsi"/>
          <w:b/>
          <w:bCs/>
        </w:rPr>
        <w:t>ontract.</w:t>
      </w:r>
      <w:r w:rsidRPr="00F77C80">
        <w:rPr>
          <w:rFonts w:eastAsia="Times New Roman" w:cstheme="minorHAnsi"/>
          <w:b/>
          <w:bCs/>
        </w:rPr>
        <w:t> </w:t>
      </w:r>
      <w:r w:rsidRPr="00F77C80">
        <w:rPr>
          <w:rFonts w:eastAsia="Times New Roman" w:cstheme="minorHAnsi"/>
        </w:rPr>
        <w:t xml:space="preserve">If the Contractor is not familiar with these ethical requirements, the Contractor should refer any questions to the Indiana State Ethics Commission, or visit the Inspector General’s website at </w:t>
      </w:r>
      <w:hyperlink r:id="rId11" w:history="1">
        <w:r w:rsidRPr="00F77C80">
          <w:rPr>
            <w:rFonts w:eastAsia="Times New Roman" w:cstheme="minorHAnsi"/>
            <w:u w:val="single"/>
          </w:rPr>
          <w:t>http://www.in.gov/ig/</w:t>
        </w:r>
      </w:hyperlink>
      <w:r w:rsidRPr="00F77C80">
        <w:rPr>
          <w:rFonts w:eastAsia="Times New Roman" w:cstheme="minorHAnsi"/>
        </w:rPr>
        <w:t>. If the Contractor or its agents violate any applicable ethical standards, the State may, in its sole discretion, terminate this Contract immediately upon notice to the Contractor. In addition, the Contractor may be subject to penalties under IC §§</w:t>
      </w:r>
      <w:r w:rsidR="00D515C5" w:rsidRPr="00F77C80">
        <w:rPr>
          <w:rFonts w:eastAsia="Times New Roman" w:cstheme="minorHAnsi"/>
        </w:rPr>
        <w:t xml:space="preserve"> </w:t>
      </w:r>
      <w:r w:rsidRPr="00F77C80">
        <w:rPr>
          <w:rFonts w:eastAsia="Times New Roman" w:cstheme="minorHAnsi"/>
        </w:rPr>
        <w:t>4-2-6, 4-2-7, 35-44.1-1-4, and under any other applicable laws.</w:t>
      </w:r>
    </w:p>
    <w:p w14:paraId="7779DE00" w14:textId="77777777" w:rsidR="006E4F58" w:rsidRPr="00F77C80" w:rsidRDefault="006E4F58" w:rsidP="00082A5F">
      <w:pPr>
        <w:spacing w:after="0" w:line="240" w:lineRule="auto"/>
        <w:ind w:left="720" w:hanging="360"/>
        <w:jc w:val="both"/>
        <w:rPr>
          <w:rFonts w:eastAsia="Times New Roman" w:cstheme="minorHAnsi"/>
        </w:rPr>
      </w:pPr>
    </w:p>
    <w:p w14:paraId="19468C0E" w14:textId="49D504B7" w:rsidR="006E4F58" w:rsidRPr="00F77C80" w:rsidRDefault="006E4F58" w:rsidP="00082A5F">
      <w:pPr>
        <w:spacing w:after="0" w:line="240" w:lineRule="auto"/>
        <w:ind w:left="720" w:hanging="360"/>
        <w:jc w:val="both"/>
        <w:rPr>
          <w:rFonts w:eastAsia="Times New Roman" w:cstheme="minorHAnsi"/>
        </w:rPr>
      </w:pPr>
      <w:r w:rsidRPr="00F77C80">
        <w:rPr>
          <w:rFonts w:eastAsia="Times New Roman" w:cstheme="minorHAnsi"/>
        </w:rPr>
        <w:t xml:space="preserve">C.  The Contractor certifies by entering into this Contract that neither it nor its principal(s) is presently in arrears in payment of taxes, permit fees or other statutory, </w:t>
      </w:r>
      <w:r w:rsidR="00990F50" w:rsidRPr="00F77C80">
        <w:rPr>
          <w:rFonts w:eastAsia="Times New Roman" w:cstheme="minorHAnsi"/>
        </w:rPr>
        <w:t>regulatory,</w:t>
      </w:r>
      <w:r w:rsidRPr="00F77C80">
        <w:rPr>
          <w:rFonts w:eastAsia="Times New Roman" w:cstheme="minorHAnsi"/>
        </w:rPr>
        <w:t xml:space="preserve">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4277B7D9" w14:textId="77777777" w:rsidR="006E4F58" w:rsidRPr="00F77C80" w:rsidRDefault="006E4F58" w:rsidP="00082A5F">
      <w:pPr>
        <w:spacing w:after="0" w:line="240" w:lineRule="auto"/>
        <w:ind w:left="720" w:hanging="360"/>
        <w:jc w:val="both"/>
        <w:rPr>
          <w:rFonts w:eastAsia="Times New Roman" w:cstheme="minorHAnsi"/>
        </w:rPr>
      </w:pPr>
    </w:p>
    <w:p w14:paraId="05D4D39B" w14:textId="77777777" w:rsidR="006E4F58" w:rsidRPr="00F77C80" w:rsidRDefault="006E4F58" w:rsidP="00082A5F">
      <w:pPr>
        <w:spacing w:after="0" w:line="240" w:lineRule="auto"/>
        <w:ind w:left="720" w:hanging="360"/>
        <w:jc w:val="both"/>
        <w:rPr>
          <w:rFonts w:eastAsia="Times New Roman" w:cstheme="minorHAnsi"/>
        </w:rPr>
      </w:pPr>
      <w:r w:rsidRPr="00F77C80">
        <w:rPr>
          <w:rFonts w:eastAsia="Times New Roman" w:cstheme="minorHAnsi"/>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50C697A2" w14:textId="77777777" w:rsidR="006E4F58" w:rsidRPr="00F77C80" w:rsidRDefault="006E4F58" w:rsidP="00082A5F">
      <w:pPr>
        <w:spacing w:after="0" w:line="240" w:lineRule="auto"/>
        <w:ind w:left="720" w:hanging="360"/>
        <w:jc w:val="both"/>
        <w:rPr>
          <w:rFonts w:eastAsia="Times New Roman" w:cstheme="minorHAnsi"/>
        </w:rPr>
      </w:pPr>
    </w:p>
    <w:p w14:paraId="6DB3EFC6" w14:textId="77777777" w:rsidR="006E4F58" w:rsidRPr="00F77C80" w:rsidRDefault="006E4F58" w:rsidP="00082A5F">
      <w:pPr>
        <w:spacing w:after="0" w:line="240" w:lineRule="auto"/>
        <w:ind w:left="720" w:hanging="360"/>
        <w:jc w:val="both"/>
        <w:rPr>
          <w:rFonts w:eastAsia="Times New Roman" w:cstheme="minorHAnsi"/>
        </w:rPr>
      </w:pPr>
      <w:r w:rsidRPr="00F77C80">
        <w:rPr>
          <w:rFonts w:eastAsia="Times New Roman" w:cstheme="minorHAnsi"/>
        </w:rPr>
        <w:t>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payments that the State may delay, withhold, deny, or apply under this section shall not be subject to penalty or interest, except as permitted by IC §</w:t>
      </w:r>
      <w:r w:rsidR="00D515C5" w:rsidRPr="00F77C80">
        <w:rPr>
          <w:rFonts w:eastAsia="Times New Roman" w:cstheme="minorHAnsi"/>
        </w:rPr>
        <w:t xml:space="preserve"> </w:t>
      </w:r>
      <w:r w:rsidRPr="00F77C80">
        <w:rPr>
          <w:rFonts w:eastAsia="Times New Roman" w:cstheme="minorHAnsi"/>
        </w:rPr>
        <w:t>5-17-5.</w:t>
      </w:r>
    </w:p>
    <w:p w14:paraId="2B027B89" w14:textId="77777777" w:rsidR="006E4F58" w:rsidRPr="00F77C80" w:rsidRDefault="006E4F58" w:rsidP="00082A5F">
      <w:pPr>
        <w:spacing w:after="0" w:line="240" w:lineRule="auto"/>
        <w:ind w:left="720" w:hanging="360"/>
        <w:jc w:val="both"/>
        <w:rPr>
          <w:rFonts w:eastAsia="Times New Roman" w:cstheme="minorHAnsi"/>
        </w:rPr>
      </w:pPr>
    </w:p>
    <w:p w14:paraId="194A134F" w14:textId="77777777" w:rsidR="006E4F58" w:rsidRPr="00F77C80" w:rsidRDefault="006E4F58" w:rsidP="00082A5F">
      <w:pPr>
        <w:spacing w:after="0" w:line="240" w:lineRule="auto"/>
        <w:ind w:left="720" w:hanging="360"/>
        <w:jc w:val="both"/>
        <w:rPr>
          <w:rFonts w:eastAsia="Times New Roman" w:cstheme="minorHAnsi"/>
        </w:rPr>
      </w:pPr>
      <w:r w:rsidRPr="00F77C80">
        <w:rPr>
          <w:rFonts w:eastAsia="Times New Roman" w:cstheme="minorHAnsi"/>
        </w:rPr>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49D37DB0" w14:textId="77777777" w:rsidR="006E4F58" w:rsidRPr="00F77C80" w:rsidRDefault="006E4F58" w:rsidP="00082A5F">
      <w:pPr>
        <w:spacing w:after="0" w:line="240" w:lineRule="auto"/>
        <w:ind w:left="720" w:hanging="360"/>
        <w:jc w:val="both"/>
        <w:rPr>
          <w:rFonts w:eastAsia="Times New Roman" w:cstheme="minorHAnsi"/>
        </w:rPr>
      </w:pPr>
    </w:p>
    <w:p w14:paraId="5189A76C" w14:textId="77777777" w:rsidR="006E4F58" w:rsidRPr="00F77C80" w:rsidRDefault="006E4F58" w:rsidP="00082A5F">
      <w:pPr>
        <w:spacing w:after="0" w:line="240" w:lineRule="auto"/>
        <w:ind w:left="720" w:hanging="360"/>
        <w:jc w:val="both"/>
        <w:rPr>
          <w:rFonts w:eastAsia="Times New Roman" w:cstheme="minorHAnsi"/>
        </w:rPr>
      </w:pPr>
      <w:r w:rsidRPr="00F77C80">
        <w:rPr>
          <w:rFonts w:eastAsia="Times New Roman" w:cstheme="minorHAnsi"/>
        </w:rPr>
        <w:lastRenderedPageBreak/>
        <w:t>G.  The Contractor affirms that, if it is an entity described in IC Title 23, it is properly registered and owes no outstanding reports to the Indiana Secretary of State.</w:t>
      </w:r>
    </w:p>
    <w:p w14:paraId="28E8B5F3" w14:textId="77777777" w:rsidR="006E4F58" w:rsidRPr="00F77C80" w:rsidRDefault="006E4F58" w:rsidP="00082A5F">
      <w:pPr>
        <w:spacing w:after="0" w:line="240" w:lineRule="auto"/>
        <w:ind w:left="720" w:hanging="360"/>
        <w:jc w:val="both"/>
        <w:rPr>
          <w:rFonts w:eastAsia="Times New Roman" w:cstheme="minorHAnsi"/>
        </w:rPr>
      </w:pPr>
    </w:p>
    <w:p w14:paraId="0298EB58" w14:textId="77777777" w:rsidR="006E4F58" w:rsidRPr="00F77C80" w:rsidRDefault="006E4F58" w:rsidP="00F20946">
      <w:pPr>
        <w:autoSpaceDE w:val="0"/>
        <w:autoSpaceDN w:val="0"/>
        <w:adjustRightInd w:val="0"/>
        <w:spacing w:after="0" w:line="240" w:lineRule="auto"/>
        <w:ind w:left="720" w:hanging="360"/>
        <w:jc w:val="both"/>
        <w:rPr>
          <w:rFonts w:eastAsia="Times New Roman" w:cstheme="minorHAnsi"/>
        </w:rPr>
      </w:pPr>
      <w:r w:rsidRPr="00F77C80">
        <w:rPr>
          <w:rFonts w:eastAsia="Times New Roman" w:cstheme="minorHAnsi"/>
        </w:rPr>
        <w:t xml:space="preserve">H.  </w:t>
      </w:r>
      <w:r w:rsidRPr="00F77C80">
        <w:rPr>
          <w:rFonts w:eastAsia="Times New Roman" w:cstheme="minorHAnsi"/>
          <w:bCs/>
        </w:rPr>
        <w:t xml:space="preserve">As required by </w:t>
      </w:r>
      <w:r w:rsidRPr="00F77C80">
        <w:rPr>
          <w:rFonts w:eastAsia="Times New Roman" w:cstheme="minorHAnsi"/>
        </w:rPr>
        <w:t>IC §</w:t>
      </w:r>
      <w:r w:rsidR="003E024F" w:rsidRPr="00F77C80">
        <w:rPr>
          <w:rFonts w:eastAsia="Times New Roman" w:cstheme="minorHAnsi"/>
        </w:rPr>
        <w:t xml:space="preserve"> </w:t>
      </w:r>
      <w:r w:rsidRPr="00F77C80">
        <w:rPr>
          <w:rFonts w:eastAsia="Times New Roman" w:cstheme="minorHAnsi"/>
        </w:rPr>
        <w:t>5-22-3-7:</w:t>
      </w:r>
    </w:p>
    <w:p w14:paraId="3F894E0F" w14:textId="77777777" w:rsidR="006E4F58" w:rsidRPr="00F77C80" w:rsidRDefault="006E4F58" w:rsidP="00FD57F8">
      <w:pPr>
        <w:numPr>
          <w:ilvl w:val="0"/>
          <w:numId w:val="14"/>
        </w:numPr>
        <w:tabs>
          <w:tab w:val="left" w:pos="1080"/>
        </w:tabs>
        <w:autoSpaceDE w:val="0"/>
        <w:autoSpaceDN w:val="0"/>
        <w:adjustRightInd w:val="0"/>
        <w:spacing w:after="0" w:line="240" w:lineRule="auto"/>
        <w:ind w:firstLine="0"/>
        <w:jc w:val="both"/>
        <w:rPr>
          <w:rFonts w:eastAsia="Times New Roman" w:cstheme="minorHAnsi"/>
        </w:rPr>
      </w:pPr>
      <w:r w:rsidRPr="00F77C80">
        <w:rPr>
          <w:rFonts w:eastAsia="Times New Roman" w:cstheme="minorHAnsi"/>
          <w:bCs/>
        </w:rPr>
        <w:t xml:space="preserve">The Contractor and any principals of the Contractor certify that: </w:t>
      </w:r>
    </w:p>
    <w:p w14:paraId="11846D0C" w14:textId="77777777" w:rsidR="006E4F58" w:rsidRPr="00F77C80" w:rsidRDefault="006E4F58" w:rsidP="00F20946">
      <w:pPr>
        <w:autoSpaceDE w:val="0"/>
        <w:autoSpaceDN w:val="0"/>
        <w:adjustRightInd w:val="0"/>
        <w:spacing w:after="0" w:line="240" w:lineRule="auto"/>
        <w:ind w:left="1440" w:hanging="360"/>
        <w:jc w:val="both"/>
        <w:rPr>
          <w:rFonts w:eastAsia="Times New Roman" w:cstheme="minorHAnsi"/>
        </w:rPr>
      </w:pPr>
      <w:r w:rsidRPr="00F77C80">
        <w:rPr>
          <w:rFonts w:eastAsia="Times New Roman" w:cstheme="minorHAnsi"/>
          <w:bCs/>
        </w:rPr>
        <w:t>(A)</w:t>
      </w:r>
      <w:r w:rsidRPr="00F77C80">
        <w:rPr>
          <w:rFonts w:eastAsia="Times New Roman" w:cstheme="minorHAnsi"/>
          <w:bCs/>
        </w:rPr>
        <w:tab/>
        <w:t xml:space="preserve">the Contractor, except for de minimis and nonsystematic violations, has not violated the terms of: </w:t>
      </w:r>
    </w:p>
    <w:p w14:paraId="20581671" w14:textId="77777777" w:rsidR="006E4F58" w:rsidRPr="00F77C80" w:rsidRDefault="006E4F58" w:rsidP="00FD57F8">
      <w:pPr>
        <w:numPr>
          <w:ilvl w:val="1"/>
          <w:numId w:val="13"/>
        </w:numPr>
        <w:autoSpaceDE w:val="0"/>
        <w:autoSpaceDN w:val="0"/>
        <w:adjustRightInd w:val="0"/>
        <w:spacing w:after="0" w:line="240" w:lineRule="auto"/>
        <w:ind w:left="1800"/>
        <w:jc w:val="both"/>
        <w:rPr>
          <w:rFonts w:eastAsia="Times New Roman" w:cstheme="minorHAnsi"/>
        </w:rPr>
      </w:pPr>
      <w:r w:rsidRPr="00F77C80">
        <w:rPr>
          <w:rFonts w:eastAsia="Times New Roman" w:cstheme="minorHAnsi"/>
          <w:bCs/>
        </w:rPr>
        <w:t>IC §24-4.7 [Telephone Solicitation Of Consumers];</w:t>
      </w:r>
    </w:p>
    <w:p w14:paraId="6E619F8D" w14:textId="77777777" w:rsidR="006E4F58" w:rsidRPr="00F77C80" w:rsidRDefault="006E4F58" w:rsidP="00FD57F8">
      <w:pPr>
        <w:numPr>
          <w:ilvl w:val="1"/>
          <w:numId w:val="13"/>
        </w:numPr>
        <w:autoSpaceDE w:val="0"/>
        <w:autoSpaceDN w:val="0"/>
        <w:adjustRightInd w:val="0"/>
        <w:spacing w:after="0" w:line="240" w:lineRule="auto"/>
        <w:ind w:left="1800"/>
        <w:jc w:val="both"/>
        <w:rPr>
          <w:rFonts w:eastAsia="Times New Roman" w:cstheme="minorHAnsi"/>
        </w:rPr>
      </w:pPr>
      <w:r w:rsidRPr="00F77C80">
        <w:rPr>
          <w:rFonts w:eastAsia="Times New Roman" w:cstheme="minorHAnsi"/>
          <w:bCs/>
        </w:rPr>
        <w:t>IC §24-5-12 [</w:t>
      </w:r>
      <w:bookmarkStart w:id="1" w:name="IC24-5-12"/>
      <w:r w:rsidRPr="00F77C80">
        <w:rPr>
          <w:rFonts w:eastAsia="Times New Roman" w:cstheme="minorHAnsi"/>
        </w:rPr>
        <w:t>Telephone Solicitations</w:t>
      </w:r>
      <w:bookmarkEnd w:id="1"/>
      <w:r w:rsidRPr="00F77C80">
        <w:rPr>
          <w:rFonts w:eastAsia="Times New Roman" w:cstheme="minorHAnsi"/>
        </w:rPr>
        <w:t>];</w:t>
      </w:r>
      <w:r w:rsidRPr="00F77C80">
        <w:rPr>
          <w:rFonts w:eastAsia="Times New Roman" w:cstheme="minorHAnsi"/>
          <w:bCs/>
        </w:rPr>
        <w:t xml:space="preserve"> or </w:t>
      </w:r>
    </w:p>
    <w:p w14:paraId="3232CE66" w14:textId="77777777" w:rsidR="006E4F58" w:rsidRPr="00F77C80" w:rsidRDefault="006E4F58" w:rsidP="00FD57F8">
      <w:pPr>
        <w:numPr>
          <w:ilvl w:val="1"/>
          <w:numId w:val="13"/>
        </w:numPr>
        <w:autoSpaceDE w:val="0"/>
        <w:autoSpaceDN w:val="0"/>
        <w:adjustRightInd w:val="0"/>
        <w:spacing w:after="0" w:line="240" w:lineRule="auto"/>
        <w:ind w:left="1800"/>
        <w:jc w:val="both"/>
        <w:rPr>
          <w:rFonts w:eastAsia="Times New Roman" w:cstheme="minorHAnsi"/>
        </w:rPr>
      </w:pPr>
      <w:r w:rsidRPr="00F77C80">
        <w:rPr>
          <w:rFonts w:eastAsia="Times New Roman" w:cstheme="minorHAnsi"/>
          <w:bCs/>
        </w:rPr>
        <w:t>IC §24-5-14 [</w:t>
      </w:r>
      <w:bookmarkStart w:id="2" w:name="IC24-5-14"/>
      <w:r w:rsidRPr="00F77C80">
        <w:rPr>
          <w:rFonts w:eastAsia="Times New Roman" w:cstheme="minorHAnsi"/>
        </w:rPr>
        <w:t>Regulation of Automatic Dialing Machines</w:t>
      </w:r>
      <w:bookmarkEnd w:id="2"/>
      <w:r w:rsidRPr="00F77C80">
        <w:rPr>
          <w:rFonts w:eastAsia="Times New Roman" w:cstheme="minorHAnsi"/>
        </w:rPr>
        <w:t>];</w:t>
      </w:r>
      <w:r w:rsidRPr="00F77C80">
        <w:rPr>
          <w:rFonts w:eastAsia="Times New Roman" w:cstheme="minorHAnsi"/>
          <w:bCs/>
        </w:rPr>
        <w:t xml:space="preserve"> </w:t>
      </w:r>
    </w:p>
    <w:p w14:paraId="6224E15D" w14:textId="77777777" w:rsidR="006E4F58" w:rsidRPr="00F77C80" w:rsidRDefault="006E4F58" w:rsidP="00F20946">
      <w:pPr>
        <w:autoSpaceDE w:val="0"/>
        <w:autoSpaceDN w:val="0"/>
        <w:adjustRightInd w:val="0"/>
        <w:spacing w:after="0" w:line="240" w:lineRule="auto"/>
        <w:ind w:left="1440"/>
        <w:jc w:val="both"/>
        <w:rPr>
          <w:rFonts w:eastAsia="Times New Roman" w:cstheme="minorHAnsi"/>
          <w:bCs/>
        </w:rPr>
      </w:pPr>
      <w:r w:rsidRPr="00F77C80">
        <w:rPr>
          <w:rFonts w:eastAsia="Times New Roman" w:cstheme="minorHAnsi"/>
          <w:bCs/>
        </w:rPr>
        <w:t>in the previous three hundred sixty-five (365) days, even if IC §</w:t>
      </w:r>
      <w:r w:rsidR="003E024F" w:rsidRPr="00F77C80">
        <w:rPr>
          <w:rFonts w:eastAsia="Times New Roman" w:cstheme="minorHAnsi"/>
          <w:bCs/>
        </w:rPr>
        <w:t xml:space="preserve"> </w:t>
      </w:r>
      <w:r w:rsidRPr="00F77C80">
        <w:rPr>
          <w:rFonts w:eastAsia="Times New Roman" w:cstheme="minorHAnsi"/>
          <w:bCs/>
        </w:rPr>
        <w:t xml:space="preserve">24-4.7 is preempted by federal law; and </w:t>
      </w:r>
    </w:p>
    <w:p w14:paraId="3BE6A379" w14:textId="77777777" w:rsidR="006E4F58" w:rsidRPr="00F77C80" w:rsidRDefault="006E4F58" w:rsidP="00F20946">
      <w:pPr>
        <w:autoSpaceDE w:val="0"/>
        <w:autoSpaceDN w:val="0"/>
        <w:adjustRightInd w:val="0"/>
        <w:spacing w:after="0" w:line="240" w:lineRule="auto"/>
        <w:ind w:left="1440" w:hanging="360"/>
        <w:jc w:val="both"/>
        <w:rPr>
          <w:rFonts w:eastAsia="Times New Roman" w:cstheme="minorHAnsi"/>
        </w:rPr>
      </w:pPr>
      <w:r w:rsidRPr="00F77C80">
        <w:rPr>
          <w:rFonts w:eastAsia="Times New Roman" w:cstheme="minorHAnsi"/>
          <w:bCs/>
        </w:rPr>
        <w:t>(B)</w:t>
      </w:r>
      <w:r w:rsidRPr="00F77C80">
        <w:rPr>
          <w:rFonts w:eastAsia="Times New Roman" w:cstheme="minorHAnsi"/>
          <w:bCs/>
        </w:rPr>
        <w:tab/>
        <w:t>the Contractor will not violate the terms of IC §</w:t>
      </w:r>
      <w:r w:rsidR="003E024F" w:rsidRPr="00F77C80">
        <w:rPr>
          <w:rFonts w:eastAsia="Times New Roman" w:cstheme="minorHAnsi"/>
          <w:bCs/>
        </w:rPr>
        <w:t xml:space="preserve"> </w:t>
      </w:r>
      <w:r w:rsidRPr="00F77C80">
        <w:rPr>
          <w:rFonts w:eastAsia="Times New Roman" w:cstheme="minorHAnsi"/>
          <w:bCs/>
        </w:rPr>
        <w:t>24-4.7 for the duration of the Contract, even if IC §24-4.7 is preempted by federal law.</w:t>
      </w:r>
    </w:p>
    <w:p w14:paraId="1A1A2802" w14:textId="77777777" w:rsidR="006E4F58" w:rsidRPr="00F77C80" w:rsidRDefault="006E4F58" w:rsidP="00FD57F8">
      <w:pPr>
        <w:numPr>
          <w:ilvl w:val="0"/>
          <w:numId w:val="14"/>
        </w:numPr>
        <w:tabs>
          <w:tab w:val="clear" w:pos="720"/>
          <w:tab w:val="num" w:pos="1080"/>
        </w:tabs>
        <w:autoSpaceDE w:val="0"/>
        <w:autoSpaceDN w:val="0"/>
        <w:adjustRightInd w:val="0"/>
        <w:spacing w:after="0" w:line="240" w:lineRule="auto"/>
        <w:ind w:left="1080"/>
        <w:jc w:val="both"/>
        <w:rPr>
          <w:rFonts w:eastAsia="Times New Roman" w:cstheme="minorHAnsi"/>
        </w:rPr>
      </w:pPr>
      <w:r w:rsidRPr="00F77C80">
        <w:rPr>
          <w:rFonts w:eastAsia="Times New Roman" w:cstheme="minorHAnsi"/>
          <w:bCs/>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787DA067" w14:textId="77777777" w:rsidR="006E4F58" w:rsidRPr="00F77C80" w:rsidRDefault="006E4F58" w:rsidP="00F20946">
      <w:pPr>
        <w:tabs>
          <w:tab w:val="num" w:pos="1440"/>
        </w:tabs>
        <w:autoSpaceDE w:val="0"/>
        <w:autoSpaceDN w:val="0"/>
        <w:adjustRightInd w:val="0"/>
        <w:spacing w:after="0" w:line="240" w:lineRule="auto"/>
        <w:ind w:left="1440" w:hanging="360"/>
        <w:jc w:val="both"/>
        <w:rPr>
          <w:rFonts w:eastAsia="Times New Roman" w:cstheme="minorHAnsi"/>
          <w:bCs/>
        </w:rPr>
      </w:pPr>
      <w:r w:rsidRPr="00F77C80">
        <w:rPr>
          <w:rFonts w:eastAsia="Times New Roman" w:cstheme="minorHAnsi"/>
          <w:bCs/>
        </w:rPr>
        <w:t>(A)</w:t>
      </w:r>
      <w:r w:rsidRPr="00F77C80">
        <w:rPr>
          <w:rFonts w:eastAsia="Times New Roman" w:cstheme="minorHAnsi"/>
          <w:bCs/>
        </w:rPr>
        <w:tab/>
        <w:t>has not violated the terms of IC §</w:t>
      </w:r>
      <w:r w:rsidR="00D515C5" w:rsidRPr="00F77C80">
        <w:rPr>
          <w:rFonts w:eastAsia="Times New Roman" w:cstheme="minorHAnsi"/>
          <w:bCs/>
        </w:rPr>
        <w:t xml:space="preserve"> </w:t>
      </w:r>
      <w:r w:rsidRPr="00F77C80">
        <w:rPr>
          <w:rFonts w:eastAsia="Times New Roman" w:cstheme="minorHAnsi"/>
          <w:bCs/>
        </w:rPr>
        <w:t>24-4.7 in the previous three hundred sixty-five (365) days, even if IC §24-4.7 is preempted by federal law; and</w:t>
      </w:r>
    </w:p>
    <w:p w14:paraId="067F7ACB" w14:textId="7797D440" w:rsidR="006E4F58" w:rsidRPr="00F77C80" w:rsidRDefault="006E4F58" w:rsidP="00F20946">
      <w:pPr>
        <w:tabs>
          <w:tab w:val="num" w:pos="1440"/>
        </w:tabs>
        <w:spacing w:after="0" w:line="240" w:lineRule="auto"/>
        <w:ind w:left="1440" w:hanging="360"/>
        <w:jc w:val="both"/>
        <w:rPr>
          <w:rFonts w:eastAsia="Times New Roman" w:cstheme="minorHAnsi"/>
          <w:bCs/>
        </w:rPr>
      </w:pPr>
      <w:r w:rsidRPr="00F77C80">
        <w:rPr>
          <w:rFonts w:eastAsia="Times New Roman" w:cstheme="minorHAnsi"/>
          <w:bCs/>
        </w:rPr>
        <w:t xml:space="preserve">(B) </w:t>
      </w:r>
      <w:r w:rsidR="00115F02">
        <w:rPr>
          <w:rFonts w:eastAsia="Times New Roman" w:cstheme="minorHAnsi"/>
          <w:bCs/>
        </w:rPr>
        <w:tab/>
      </w:r>
      <w:r w:rsidRPr="00F77C80">
        <w:rPr>
          <w:rFonts w:eastAsia="Times New Roman" w:cstheme="minorHAnsi"/>
          <w:bCs/>
        </w:rPr>
        <w:t>will not violate the terms of IC §</w:t>
      </w:r>
      <w:r w:rsidR="00D515C5" w:rsidRPr="00F77C80">
        <w:rPr>
          <w:rFonts w:eastAsia="Times New Roman" w:cstheme="minorHAnsi"/>
          <w:bCs/>
        </w:rPr>
        <w:t xml:space="preserve"> </w:t>
      </w:r>
      <w:r w:rsidRPr="00F77C80">
        <w:rPr>
          <w:rFonts w:eastAsia="Times New Roman" w:cstheme="minorHAnsi"/>
          <w:bCs/>
        </w:rPr>
        <w:t>24-4.7 for the duration of the Contract, even if IC §24-4.7 is preempted by federal law.</w:t>
      </w:r>
    </w:p>
    <w:p w14:paraId="63967C76" w14:textId="77777777" w:rsidR="006E4F58" w:rsidRPr="00F77C80" w:rsidRDefault="006E4F58" w:rsidP="00F77C80">
      <w:pPr>
        <w:spacing w:after="0" w:line="240" w:lineRule="auto"/>
        <w:jc w:val="both"/>
        <w:rPr>
          <w:rFonts w:eastAsia="Times New Roman" w:cstheme="minorHAnsi"/>
        </w:rPr>
      </w:pPr>
    </w:p>
    <w:p w14:paraId="1F3195FB" w14:textId="48C8FCAD" w:rsidR="006E4F58" w:rsidRPr="00F77C80" w:rsidRDefault="006E4F58" w:rsidP="00F77C80">
      <w:pPr>
        <w:spacing w:after="0" w:line="240" w:lineRule="auto"/>
        <w:jc w:val="both"/>
        <w:rPr>
          <w:rFonts w:eastAsia="Times New Roman" w:cstheme="minorHAnsi"/>
        </w:rPr>
      </w:pPr>
      <w:r w:rsidRPr="00F77C80">
        <w:rPr>
          <w:rFonts w:eastAsia="Times New Roman" w:cstheme="minorHAnsi"/>
          <w:b/>
        </w:rPr>
        <w:t>11. Condition of Payment</w:t>
      </w:r>
      <w:r w:rsidRPr="00F77C80">
        <w:rPr>
          <w:rFonts w:eastAsia="Times New Roman" w:cstheme="minorHAnsi"/>
        </w:rPr>
        <w:t xml:space="preserve">.  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w:t>
      </w:r>
      <w:r w:rsidR="00105774" w:rsidRPr="00F77C80">
        <w:rPr>
          <w:rFonts w:eastAsia="Times New Roman" w:cstheme="minorHAnsi"/>
        </w:rPr>
        <w:t>or performed in violation of any</w:t>
      </w:r>
      <w:r w:rsidRPr="00F77C80">
        <w:rPr>
          <w:rFonts w:eastAsia="Times New Roman" w:cstheme="minorHAnsi"/>
        </w:rPr>
        <w:t xml:space="preserve"> federal, </w:t>
      </w:r>
      <w:r w:rsidR="00990F50" w:rsidRPr="00F77C80">
        <w:rPr>
          <w:rFonts w:eastAsia="Times New Roman" w:cstheme="minorHAnsi"/>
        </w:rPr>
        <w:t>state,</w:t>
      </w:r>
      <w:r w:rsidRPr="00F77C80">
        <w:rPr>
          <w:rFonts w:eastAsia="Times New Roman" w:cstheme="minorHAnsi"/>
        </w:rPr>
        <w:t xml:space="preserve"> or local statute, ordinance, </w:t>
      </w:r>
      <w:r w:rsidR="00990F50" w:rsidRPr="00F77C80">
        <w:rPr>
          <w:rFonts w:eastAsia="Times New Roman" w:cstheme="minorHAnsi"/>
        </w:rPr>
        <w:t>rule,</w:t>
      </w:r>
      <w:r w:rsidRPr="00F77C80">
        <w:rPr>
          <w:rFonts w:eastAsia="Times New Roman" w:cstheme="minorHAnsi"/>
        </w:rPr>
        <w:t xml:space="preserve"> or regulation.</w:t>
      </w:r>
    </w:p>
    <w:p w14:paraId="4C53933A" w14:textId="77777777" w:rsidR="006E4F58" w:rsidRPr="00F77C80" w:rsidRDefault="006E4F58" w:rsidP="00F77C80">
      <w:pPr>
        <w:spacing w:after="0" w:line="240" w:lineRule="auto"/>
        <w:jc w:val="both"/>
        <w:rPr>
          <w:rFonts w:eastAsia="Times New Roman" w:cstheme="minorHAnsi"/>
        </w:rPr>
      </w:pPr>
    </w:p>
    <w:p w14:paraId="1906A8AA" w14:textId="7C71FF25" w:rsidR="00F20946" w:rsidRPr="00F954BD" w:rsidRDefault="006E4F58" w:rsidP="00F20946">
      <w:pPr>
        <w:spacing w:after="0" w:line="240" w:lineRule="auto"/>
        <w:jc w:val="both"/>
        <w:rPr>
          <w:rFonts w:eastAsia="Times New Roman" w:cstheme="minorHAnsi"/>
        </w:rPr>
      </w:pPr>
      <w:r w:rsidRPr="00F77C80">
        <w:rPr>
          <w:rFonts w:eastAsia="Times New Roman" w:cstheme="minorHAnsi"/>
          <w:b/>
        </w:rPr>
        <w:t>12.  Confidentiality of State Information</w:t>
      </w:r>
      <w:r w:rsidRPr="00F77C80">
        <w:rPr>
          <w:rFonts w:eastAsia="Times New Roman" w:cstheme="minorHAnsi"/>
        </w:rPr>
        <w:t xml:space="preserve">.  </w:t>
      </w:r>
      <w:r w:rsidR="00F20946" w:rsidRPr="00F954BD">
        <w:rPr>
          <w:rFonts w:eastAsia="Times New Roman" w:cstheme="minorHAnsi"/>
        </w:rPr>
        <w:t xml:space="preserve">This Contract involves services, </w:t>
      </w:r>
      <w:r w:rsidR="00990F50" w:rsidRPr="00F954BD">
        <w:rPr>
          <w:rFonts w:eastAsia="Times New Roman" w:cstheme="minorHAnsi"/>
        </w:rPr>
        <w:t>activities,</w:t>
      </w:r>
      <w:r w:rsidR="00F20946" w:rsidRPr="00F954BD">
        <w:rPr>
          <w:rFonts w:eastAsia="Times New Roman" w:cstheme="minorHAnsi"/>
        </w:rPr>
        <w:t xml:space="preserve"> or products subject to the Health Insurance Portability and Accountability Act of 1996 (HIPAA).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2F81493E" w14:textId="77777777" w:rsidR="00F20946" w:rsidRPr="00F954BD" w:rsidRDefault="00F20946" w:rsidP="00F20946">
      <w:pPr>
        <w:spacing w:after="0" w:line="240" w:lineRule="auto"/>
        <w:jc w:val="both"/>
        <w:rPr>
          <w:rFonts w:eastAsia="Times New Roman" w:cstheme="minorHAnsi"/>
        </w:rPr>
      </w:pPr>
    </w:p>
    <w:p w14:paraId="5655CBE9" w14:textId="77777777" w:rsidR="00F20946" w:rsidRPr="00F954BD" w:rsidRDefault="00F20946" w:rsidP="00F20946">
      <w:pPr>
        <w:spacing w:after="0" w:line="240" w:lineRule="auto"/>
        <w:jc w:val="both"/>
        <w:rPr>
          <w:rFonts w:eastAsia="Times New Roman" w:cstheme="minorHAnsi"/>
          <w:bCs/>
        </w:rPr>
      </w:pPr>
      <w:r w:rsidRPr="00F954BD">
        <w:rPr>
          <w:rFonts w:eastAsia="Times New Roman" w:cstheme="minorHAnsi"/>
          <w:bCs/>
        </w:rPr>
        <w:t>Due to the sensitive nature of some of the data that will be provided to State and the Contractor, the parties understand that, from time to time, during the term of this Agreement each may be required to work with information, data, and concepts that are of a confidential or sensitive nature.  The Contractor and State expressly agree that they shall each maintain all data in confidence to the extent not otherwise prohibited by law and that they shall not use data for any purpose other than the performance of this Agreement.  All confidential information released to the Contractor and the State will be secured by the respective parties to prevent unauthorized disclosure.</w:t>
      </w:r>
    </w:p>
    <w:p w14:paraId="347C8848" w14:textId="77777777" w:rsidR="00F20946" w:rsidRPr="00F954BD" w:rsidRDefault="00F20946" w:rsidP="00F20946">
      <w:pPr>
        <w:spacing w:after="0" w:line="240" w:lineRule="auto"/>
        <w:jc w:val="both"/>
        <w:rPr>
          <w:rFonts w:eastAsia="Times New Roman" w:cstheme="minorHAnsi"/>
          <w:bCs/>
        </w:rPr>
      </w:pPr>
    </w:p>
    <w:p w14:paraId="2884F572" w14:textId="77777777" w:rsidR="00F20946" w:rsidRPr="00F954BD" w:rsidRDefault="00F20946" w:rsidP="00F20946">
      <w:pPr>
        <w:spacing w:after="0" w:line="240" w:lineRule="auto"/>
        <w:jc w:val="both"/>
        <w:rPr>
          <w:rFonts w:eastAsia="Times New Roman" w:cstheme="minorHAnsi"/>
          <w:bCs/>
        </w:rPr>
      </w:pPr>
      <w:r w:rsidRPr="00F954BD">
        <w:rPr>
          <w:rFonts w:eastAsia="Times New Roman" w:cstheme="minorHAnsi"/>
          <w:bCs/>
        </w:rPr>
        <w:t>The parties further agree to have any of their employees, agents, or representatives who may be required to work with such data in the performance of Contractor’s work under or in connection with the Agreement to individually comply with the confidentiality standards, including any personal screening of its personnel by State for security purposes.</w:t>
      </w:r>
    </w:p>
    <w:p w14:paraId="0FC8CE3D" w14:textId="77777777" w:rsidR="00F20946" w:rsidRPr="00F954BD" w:rsidRDefault="00F20946" w:rsidP="00F20946">
      <w:pPr>
        <w:spacing w:after="0" w:line="240" w:lineRule="auto"/>
        <w:jc w:val="both"/>
        <w:rPr>
          <w:rFonts w:eastAsia="Times New Roman" w:cstheme="minorHAnsi"/>
          <w:b/>
        </w:rPr>
      </w:pPr>
    </w:p>
    <w:p w14:paraId="259CBA00" w14:textId="77777777" w:rsidR="00F20946" w:rsidRPr="00F954BD" w:rsidRDefault="00F20946" w:rsidP="00F20946">
      <w:pPr>
        <w:spacing w:after="0" w:line="240" w:lineRule="auto"/>
        <w:jc w:val="both"/>
        <w:rPr>
          <w:rFonts w:eastAsia="Times New Roman" w:cstheme="minorHAnsi"/>
        </w:rPr>
      </w:pPr>
      <w:r w:rsidRPr="00F954BD">
        <w:rPr>
          <w:rFonts w:eastAsia="Times New Roman" w:cstheme="minorHAnsi"/>
        </w:rPr>
        <w:lastRenderedPageBreak/>
        <w:t xml:space="preserve">The parties acknowledge that the services to be performed by Contractor for the State under this contract may require or allow access to data, materials, and information containing Social Security numbers or other personal information maintained by the State in its computer system or other records.  In addition to the covenant made above in this section and pursuant to 10 IAC 5-3-1(4), the Contractor and the State agree to comply with the provisions of IC 4-1-10 and IC 4-1-11.  If any Social Security number(s)  or personal information (as defined in </w:t>
      </w:r>
      <w:r w:rsidRPr="00F954BD">
        <w:rPr>
          <w:rFonts w:eastAsia="Times New Roman" w:cstheme="minorHAnsi"/>
          <w:bCs/>
        </w:rPr>
        <w:t xml:space="preserve">IC 4-1-11-3) </w:t>
      </w:r>
      <w:r w:rsidRPr="00F954BD">
        <w:rPr>
          <w:rFonts w:eastAsia="Times New Roman" w:cstheme="minorHAnsi"/>
        </w:rPr>
        <w:t>is/are disclosed by Contractor, Contractor agrees to pay the cost of the notice of disclosure of a breach of the security of the system in addition to any other claims and expenses for which it is liable under the terms of this contract.</w:t>
      </w:r>
    </w:p>
    <w:p w14:paraId="0898628D" w14:textId="77777777" w:rsidR="00F20946" w:rsidRPr="00F954BD" w:rsidRDefault="00F20946" w:rsidP="00F20946">
      <w:pPr>
        <w:spacing w:after="0" w:line="240" w:lineRule="auto"/>
        <w:jc w:val="both"/>
        <w:rPr>
          <w:rFonts w:eastAsia="Times New Roman" w:cstheme="minorHAnsi"/>
          <w:bCs/>
        </w:rPr>
      </w:pPr>
    </w:p>
    <w:p w14:paraId="590978D0" w14:textId="75CEF6AC" w:rsidR="00F20946" w:rsidRPr="00F954BD" w:rsidRDefault="00F20946" w:rsidP="18B628B9">
      <w:pPr>
        <w:spacing w:after="0" w:line="240" w:lineRule="auto"/>
        <w:jc w:val="both"/>
        <w:rPr>
          <w:rFonts w:eastAsia="Times New Roman"/>
        </w:rPr>
      </w:pPr>
      <w:r w:rsidRPr="16C8AE9C">
        <w:rPr>
          <w:rFonts w:eastAsia="Times New Roman"/>
        </w:rPr>
        <w:t>The State may disclose Contractor’s Proprietary Information and/or confidential information to the State’s subcontractors, consultants, or external auditors who need to know such information in order to provide services to the State, provided that such third party signs a confidentiality agreement with Contractor prior to disclosure.</w:t>
      </w:r>
    </w:p>
    <w:p w14:paraId="7E47FDFA" w14:textId="5B6CA93D" w:rsidR="006E4F58" w:rsidRPr="00F954BD" w:rsidRDefault="006E4F58" w:rsidP="00F20946">
      <w:pPr>
        <w:spacing w:after="0" w:line="240" w:lineRule="auto"/>
        <w:jc w:val="both"/>
        <w:rPr>
          <w:rFonts w:eastAsia="Times New Roman" w:cstheme="minorHAnsi"/>
        </w:rPr>
      </w:pPr>
    </w:p>
    <w:p w14:paraId="2AE7608C" w14:textId="77777777" w:rsidR="006E4F58" w:rsidRPr="00F954BD" w:rsidRDefault="006E4F58" w:rsidP="3DCED601">
      <w:pPr>
        <w:spacing w:after="0" w:line="240" w:lineRule="auto"/>
        <w:jc w:val="both"/>
        <w:rPr>
          <w:rFonts w:eastAsia="Times New Roman"/>
          <w:b/>
          <w:bCs/>
        </w:rPr>
      </w:pPr>
      <w:r w:rsidRPr="3DCED601">
        <w:rPr>
          <w:rFonts w:eastAsia="Times New Roman"/>
          <w:b/>
          <w:bCs/>
        </w:rPr>
        <w:t xml:space="preserve">13.  Continuity of Services.   </w:t>
      </w:r>
    </w:p>
    <w:p w14:paraId="1DD00490" w14:textId="77777777" w:rsidR="006E4F58" w:rsidRPr="00F77C80" w:rsidRDefault="006E4F58" w:rsidP="16C8AE9C">
      <w:pPr>
        <w:spacing w:after="0" w:line="240" w:lineRule="auto"/>
        <w:ind w:left="720" w:hanging="360"/>
        <w:jc w:val="both"/>
        <w:rPr>
          <w:rFonts w:eastAsia="Times New Roman"/>
        </w:rPr>
      </w:pPr>
      <w:r w:rsidRPr="16C8AE9C">
        <w:rPr>
          <w:rFonts w:eastAsia="Times New Roman"/>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504BD0EB" w14:textId="52EA8E88" w:rsidR="006E4F58" w:rsidRPr="00F20946" w:rsidRDefault="006E4F58" w:rsidP="00FD57F8">
      <w:pPr>
        <w:pStyle w:val="ListParagraph"/>
        <w:numPr>
          <w:ilvl w:val="0"/>
          <w:numId w:val="15"/>
        </w:numPr>
        <w:spacing w:after="0" w:line="240" w:lineRule="auto"/>
        <w:ind w:left="1080"/>
        <w:jc w:val="both"/>
        <w:rPr>
          <w:rFonts w:eastAsia="Times New Roman" w:cstheme="minorHAnsi"/>
        </w:rPr>
      </w:pPr>
      <w:bookmarkStart w:id="3" w:name="_Toc236554569"/>
      <w:r w:rsidRPr="00F20946">
        <w:rPr>
          <w:rFonts w:eastAsia="Times New Roman" w:cstheme="minorHAnsi"/>
        </w:rPr>
        <w:t>Furnish phase-in training; and</w:t>
      </w:r>
      <w:bookmarkEnd w:id="3"/>
    </w:p>
    <w:p w14:paraId="079AA197" w14:textId="640B49F5" w:rsidR="006E4F58" w:rsidRPr="00F77C80" w:rsidRDefault="006E4F58" w:rsidP="00FD57F8">
      <w:pPr>
        <w:pStyle w:val="ListParagraph"/>
        <w:numPr>
          <w:ilvl w:val="0"/>
          <w:numId w:val="15"/>
        </w:numPr>
        <w:spacing w:after="0" w:line="240" w:lineRule="auto"/>
        <w:ind w:left="1080" w:right="-360"/>
        <w:jc w:val="both"/>
        <w:rPr>
          <w:rFonts w:eastAsia="Times New Roman" w:cstheme="minorHAnsi"/>
        </w:rPr>
      </w:pPr>
      <w:r w:rsidRPr="00F77C80">
        <w:rPr>
          <w:rFonts w:eastAsia="Times New Roman" w:cstheme="minorHAnsi"/>
        </w:rPr>
        <w:t>Exercise its best efforts and cooperation to effect an orderly and efficient transition to a</w:t>
      </w:r>
      <w:r w:rsidR="00F20946">
        <w:rPr>
          <w:rFonts w:eastAsia="Times New Roman" w:cstheme="minorHAnsi"/>
        </w:rPr>
        <w:t xml:space="preserve"> </w:t>
      </w:r>
      <w:r w:rsidRPr="00F77C80">
        <w:rPr>
          <w:rFonts w:eastAsia="Times New Roman" w:cstheme="minorHAnsi"/>
        </w:rPr>
        <w:t>successor.</w:t>
      </w:r>
    </w:p>
    <w:p w14:paraId="5235C5A4" w14:textId="77777777" w:rsidR="006E4F58" w:rsidRPr="00F77C80" w:rsidRDefault="006E4F58" w:rsidP="00F77C80">
      <w:pPr>
        <w:spacing w:after="0" w:line="240" w:lineRule="auto"/>
        <w:jc w:val="both"/>
        <w:rPr>
          <w:rFonts w:eastAsia="Times New Roman" w:cstheme="minorHAnsi"/>
        </w:rPr>
      </w:pPr>
    </w:p>
    <w:p w14:paraId="73EC0FB9" w14:textId="77777777" w:rsidR="006E4F58" w:rsidRPr="00F77C80" w:rsidRDefault="006E4F58" w:rsidP="00F20946">
      <w:pPr>
        <w:spacing w:after="0" w:line="240" w:lineRule="auto"/>
        <w:ind w:left="720" w:hanging="360"/>
        <w:jc w:val="both"/>
        <w:rPr>
          <w:rFonts w:eastAsia="Times New Roman" w:cstheme="minorHAnsi"/>
        </w:rPr>
      </w:pPr>
      <w:r w:rsidRPr="00F77C80">
        <w:rPr>
          <w:rFonts w:eastAsia="Times New Roman" w:cstheme="minorHAnsi"/>
        </w:rPr>
        <w:t>B.  The Contractor shall, upon the State's written notice:</w:t>
      </w:r>
    </w:p>
    <w:p w14:paraId="422422AB" w14:textId="1D935423" w:rsidR="006E4F58" w:rsidRPr="00D5681A" w:rsidRDefault="006E4F58" w:rsidP="16C8AE9C">
      <w:pPr>
        <w:pStyle w:val="ListParagraph"/>
        <w:numPr>
          <w:ilvl w:val="0"/>
          <w:numId w:val="11"/>
        </w:numPr>
        <w:tabs>
          <w:tab w:val="clear" w:pos="360"/>
          <w:tab w:val="num" w:pos="1080"/>
        </w:tabs>
        <w:spacing w:after="0" w:line="240" w:lineRule="auto"/>
        <w:ind w:left="1080"/>
        <w:jc w:val="both"/>
        <w:rPr>
          <w:rFonts w:eastAsia="Times New Roman"/>
        </w:rPr>
      </w:pPr>
      <w:r w:rsidRPr="16C8AE9C">
        <w:rPr>
          <w:rFonts w:eastAsia="Times New Roman"/>
        </w:rPr>
        <w:t>Furnish phase-in, phase-out services for up to sixty (60) days after this Contract expires; and</w:t>
      </w:r>
    </w:p>
    <w:p w14:paraId="7F52DAB3" w14:textId="6F3EE92B" w:rsidR="006E4F58" w:rsidRPr="00F77C80" w:rsidRDefault="006E4F58" w:rsidP="16C8AE9C">
      <w:pPr>
        <w:numPr>
          <w:ilvl w:val="0"/>
          <w:numId w:val="11"/>
        </w:numPr>
        <w:tabs>
          <w:tab w:val="clear" w:pos="360"/>
          <w:tab w:val="num" w:pos="1080"/>
        </w:tabs>
        <w:spacing w:after="0" w:line="240" w:lineRule="auto"/>
        <w:ind w:left="1080"/>
        <w:jc w:val="both"/>
        <w:rPr>
          <w:rFonts w:eastAsia="Times New Roman"/>
        </w:rPr>
      </w:pPr>
      <w:r w:rsidRPr="16C8AE9C">
        <w:rPr>
          <w:rFonts w:eastAsia="Times New Roman"/>
        </w:rPr>
        <w:t xml:space="preserve">Negotiate in good faith a plan with a successor to determine the nature and extent of phase-in, phase-out services required. The plan shall specify a training program and a date for transferring responsibilities for each division of work described in the </w:t>
      </w:r>
      <w:del w:id="4" w:author="Kluge, Shauna" w:date="2021-03-01T19:49:00Z">
        <w:r w:rsidRPr="16C8AE9C" w:rsidDel="006E4F58">
          <w:rPr>
            <w:rFonts w:eastAsia="Times New Roman"/>
          </w:rPr>
          <w:delText>plan, and</w:delText>
        </w:r>
      </w:del>
      <w:ins w:id="5" w:author="Kluge, Shauna" w:date="2021-03-01T19:49:00Z">
        <w:r w:rsidR="1D781C7F" w:rsidRPr="16C8AE9C">
          <w:rPr>
            <w:rFonts w:eastAsia="Times New Roman"/>
          </w:rPr>
          <w:t>plan and</w:t>
        </w:r>
      </w:ins>
      <w:r w:rsidRPr="16C8AE9C">
        <w:rPr>
          <w:rFonts w:eastAsia="Times New Roman"/>
        </w:rPr>
        <w:t xml:space="preserve"> shall be subject to the State's approval. The Contractor shall provide sufficient experienced personnel during the phase-in, phase-out period to ensure that the services called for by this Contract are maintained at the required level of proficiency.</w:t>
      </w:r>
    </w:p>
    <w:p w14:paraId="289D0A67" w14:textId="77777777" w:rsidR="006E4F58" w:rsidRPr="00F77C80" w:rsidRDefault="006E4F58" w:rsidP="00F77C80">
      <w:pPr>
        <w:spacing w:after="0" w:line="240" w:lineRule="auto"/>
        <w:jc w:val="both"/>
        <w:rPr>
          <w:rFonts w:eastAsia="Times New Roman" w:cstheme="minorHAnsi"/>
        </w:rPr>
      </w:pPr>
    </w:p>
    <w:p w14:paraId="2BA4D12F" w14:textId="080016CF" w:rsidR="006E4F58" w:rsidRPr="00F77C80" w:rsidRDefault="006E4F58" w:rsidP="3DCED601">
      <w:pPr>
        <w:spacing w:after="0" w:line="240" w:lineRule="auto"/>
        <w:ind w:left="720" w:hanging="360"/>
        <w:jc w:val="both"/>
        <w:rPr>
          <w:rFonts w:eastAsia="Times New Roman"/>
        </w:rPr>
      </w:pPr>
      <w:r w:rsidRPr="16C8AE9C">
        <w:rPr>
          <w:rFonts w:eastAsia="Times New Roman"/>
        </w:rPr>
        <w:t xml:space="preserve">C.  The Contractor shall allow as many personnel as practicable to remain on the job to help the successor maintain the continuity and consistency of the services required by this Contract. The Contractor also shall </w:t>
      </w:r>
      <w:del w:id="6" w:author="Shade, Bryan" w:date="2021-02-26T20:20:00Z">
        <w:r w:rsidRPr="16C8AE9C" w:rsidDel="006E4F58">
          <w:rPr>
            <w:rFonts w:eastAsia="Times New Roman"/>
          </w:rPr>
          <w:delText xml:space="preserve">disclose necessary personnel records and allow the successor to conduct on-site interviews with these </w:delText>
        </w:r>
      </w:del>
      <w:ins w:id="7" w:author="Kluge, Shauna" w:date="2021-03-01T19:56:00Z">
        <w:r w:rsidR="2480A8C2" w:rsidRPr="16C8AE9C">
          <w:rPr>
            <w:rFonts w:eastAsia="Times New Roman"/>
          </w:rPr>
          <w:t xml:space="preserve">allow </w:t>
        </w:r>
      </w:ins>
      <w:r w:rsidRPr="16C8AE9C">
        <w:rPr>
          <w:rFonts w:eastAsia="Times New Roman"/>
        </w:rPr>
        <w:t>employees</w:t>
      </w:r>
      <w:ins w:id="8" w:author="Shade, Bryan" w:date="2021-02-26T20:20:00Z">
        <w:r w:rsidR="5633598E" w:rsidRPr="16C8AE9C">
          <w:rPr>
            <w:rFonts w:eastAsia="Times New Roman"/>
          </w:rPr>
          <w:t xml:space="preserve"> to interview with the successor</w:t>
        </w:r>
      </w:ins>
      <w:r w:rsidRPr="16C8AE9C">
        <w:rPr>
          <w:rFonts w:eastAsia="Times New Roman"/>
        </w:rPr>
        <w:t>. If selected employees are agreeable to the change, the Contractor shall release them at a mutually agreeable date and negotiate transfer of their earned fringe benefits to the successor.</w:t>
      </w:r>
    </w:p>
    <w:p w14:paraId="6CF9C1A7" w14:textId="77777777" w:rsidR="006E4F58" w:rsidRPr="00F77C80" w:rsidRDefault="006E4F58" w:rsidP="16C8AE9C">
      <w:pPr>
        <w:spacing w:after="0" w:line="240" w:lineRule="auto"/>
        <w:ind w:left="720" w:hanging="360"/>
        <w:jc w:val="both"/>
        <w:rPr>
          <w:rFonts w:eastAsia="Times New Roman"/>
        </w:rPr>
      </w:pPr>
    </w:p>
    <w:p w14:paraId="44870BBE" w14:textId="77777777" w:rsidR="006E4F58" w:rsidRPr="00F77C80" w:rsidRDefault="006E4F58" w:rsidP="00D5681A">
      <w:pPr>
        <w:spacing w:after="0" w:line="240" w:lineRule="auto"/>
        <w:ind w:left="720" w:hanging="360"/>
        <w:jc w:val="both"/>
        <w:rPr>
          <w:rFonts w:eastAsia="Times New Roman" w:cstheme="minorHAnsi"/>
        </w:rPr>
      </w:pPr>
      <w:r w:rsidRPr="00F77C80">
        <w:rPr>
          <w:rFonts w:eastAsia="Times New Roman" w:cstheme="minorHAnsi"/>
        </w:rPr>
        <w:t>D.  The Contractor shall be reimbursed for all reasonable phase-in, phase-out costs (i.e., costs incurred within the agreed period after contract expiration that result from phase-in, phase-out operations).</w:t>
      </w:r>
    </w:p>
    <w:p w14:paraId="0BDA5D68" w14:textId="77777777" w:rsidR="006E4F58" w:rsidRPr="00F77C80" w:rsidRDefault="006E4F58" w:rsidP="00F77C80">
      <w:pPr>
        <w:spacing w:after="0" w:line="240" w:lineRule="auto"/>
        <w:jc w:val="both"/>
        <w:rPr>
          <w:rFonts w:eastAsia="Times New Roman" w:cstheme="minorHAnsi"/>
          <w:b/>
        </w:rPr>
      </w:pPr>
    </w:p>
    <w:p w14:paraId="533E090A" w14:textId="77777777" w:rsidR="006E4F58" w:rsidRPr="00F77C80" w:rsidRDefault="006E4F58" w:rsidP="00F77C80">
      <w:pPr>
        <w:spacing w:after="0" w:line="240" w:lineRule="auto"/>
        <w:jc w:val="both"/>
        <w:rPr>
          <w:rFonts w:eastAsia="Times New Roman" w:cstheme="minorHAnsi"/>
          <w:b/>
        </w:rPr>
      </w:pPr>
      <w:r w:rsidRPr="00F77C80">
        <w:rPr>
          <w:rFonts w:eastAsia="Times New Roman" w:cstheme="minorHAnsi"/>
          <w:b/>
        </w:rPr>
        <w:t xml:space="preserve">14.  Debarment and Suspension. </w:t>
      </w:r>
    </w:p>
    <w:p w14:paraId="0DEDAF8F" w14:textId="77777777" w:rsidR="006E4F58" w:rsidRPr="00F77C80" w:rsidRDefault="006E4F58" w:rsidP="00D71B1A">
      <w:pPr>
        <w:spacing w:after="0" w:line="240" w:lineRule="auto"/>
        <w:ind w:left="720" w:hanging="360"/>
        <w:jc w:val="both"/>
        <w:rPr>
          <w:rFonts w:eastAsia="Times New Roman" w:cstheme="minorHAnsi"/>
        </w:rPr>
      </w:pPr>
      <w:r w:rsidRPr="00F77C80">
        <w:rPr>
          <w:rFonts w:eastAsia="Times New Roman" w:cstheme="minorHAnsi"/>
        </w:rPr>
        <w:t xml:space="preserve">A.  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w:t>
      </w:r>
      <w:r w:rsidRPr="00F77C80">
        <w:rPr>
          <w:rFonts w:eastAsia="Times New Roman" w:cstheme="minorHAnsi"/>
        </w:rPr>
        <w:lastRenderedPageBreak/>
        <w:t>person with primary management or supervisory responsibilities, or a person who has a critical influence on or substantive control over the operations of the Contractor.</w:t>
      </w:r>
    </w:p>
    <w:p w14:paraId="7274BC24" w14:textId="77777777" w:rsidR="006E4F58" w:rsidRPr="00F77C80" w:rsidRDefault="006E4F58" w:rsidP="00D71B1A">
      <w:pPr>
        <w:spacing w:after="0" w:line="240" w:lineRule="auto"/>
        <w:ind w:left="720" w:hanging="360"/>
        <w:jc w:val="both"/>
        <w:rPr>
          <w:rFonts w:eastAsia="Times New Roman" w:cstheme="minorHAnsi"/>
        </w:rPr>
      </w:pPr>
      <w:r w:rsidRPr="00F77C80">
        <w:rPr>
          <w:rFonts w:eastAsia="Times New Roman" w:cstheme="minorHAnsi"/>
        </w:rPr>
        <w:t xml:space="preserve">  </w:t>
      </w:r>
    </w:p>
    <w:p w14:paraId="03629DF4" w14:textId="77777777" w:rsidR="006E4F58" w:rsidRPr="00F77C80" w:rsidRDefault="006E4F58" w:rsidP="00D71B1A">
      <w:pPr>
        <w:spacing w:after="0" w:line="240" w:lineRule="auto"/>
        <w:ind w:left="720" w:hanging="360"/>
        <w:jc w:val="both"/>
        <w:rPr>
          <w:rFonts w:eastAsia="Times New Roman" w:cstheme="minorHAnsi"/>
        </w:rPr>
      </w:pPr>
      <w:r w:rsidRPr="00F77C80">
        <w:rPr>
          <w:rFonts w:eastAsia="Times New Roman" w:cstheme="minorHAnsi"/>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79524A44" w14:textId="77777777" w:rsidR="006E4F58" w:rsidRPr="00F77C80" w:rsidRDefault="006E4F58" w:rsidP="00F77C80">
      <w:pPr>
        <w:spacing w:after="0" w:line="240" w:lineRule="auto"/>
        <w:jc w:val="both"/>
        <w:rPr>
          <w:rFonts w:eastAsia="Times New Roman" w:cstheme="minorHAnsi"/>
        </w:rPr>
      </w:pPr>
    </w:p>
    <w:p w14:paraId="64F80E7C" w14:textId="77777777" w:rsidR="006E4F58" w:rsidRPr="00F77C80" w:rsidRDefault="006E4F58" w:rsidP="00F77C80">
      <w:pPr>
        <w:spacing w:after="0" w:line="240" w:lineRule="auto"/>
        <w:jc w:val="both"/>
        <w:rPr>
          <w:rFonts w:eastAsia="Times New Roman" w:cstheme="minorHAnsi"/>
        </w:rPr>
      </w:pPr>
      <w:r w:rsidRPr="00F77C80">
        <w:rPr>
          <w:rFonts w:eastAsia="Times New Roman" w:cstheme="minorHAnsi"/>
          <w:b/>
        </w:rPr>
        <w:t>15.  Default by State</w:t>
      </w:r>
      <w:r w:rsidRPr="00F77C80">
        <w:rPr>
          <w:rFonts w:eastAsia="Times New Roman" w:cstheme="minorHAnsi"/>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1B508796" w14:textId="77777777" w:rsidR="006E4F58" w:rsidRPr="00F77C80" w:rsidRDefault="006E4F58" w:rsidP="00F77C80">
      <w:pPr>
        <w:spacing w:after="0" w:line="240" w:lineRule="auto"/>
        <w:jc w:val="both"/>
        <w:rPr>
          <w:rFonts w:eastAsia="Times New Roman" w:cstheme="minorHAnsi"/>
          <w:b/>
        </w:rPr>
      </w:pPr>
    </w:p>
    <w:p w14:paraId="7B6E457A" w14:textId="77777777" w:rsidR="006E4F58" w:rsidRPr="00F77C80" w:rsidRDefault="006E4F58" w:rsidP="00F77C80">
      <w:pPr>
        <w:spacing w:after="0" w:line="240" w:lineRule="auto"/>
        <w:jc w:val="both"/>
        <w:rPr>
          <w:rFonts w:eastAsia="Times New Roman" w:cstheme="minorHAnsi"/>
          <w:b/>
        </w:rPr>
      </w:pPr>
      <w:r w:rsidRPr="00F77C80">
        <w:rPr>
          <w:rFonts w:eastAsia="Times New Roman" w:cstheme="minorHAnsi"/>
          <w:b/>
        </w:rPr>
        <w:t>16.  Disputes.</w:t>
      </w:r>
    </w:p>
    <w:p w14:paraId="506C5E2B" w14:textId="77777777" w:rsidR="006E4F58" w:rsidRPr="00F77C80" w:rsidRDefault="00105774" w:rsidP="00D71B1A">
      <w:pPr>
        <w:spacing w:after="0" w:line="240" w:lineRule="auto"/>
        <w:ind w:left="720" w:hanging="360"/>
        <w:jc w:val="both"/>
        <w:rPr>
          <w:rFonts w:eastAsia="Times New Roman" w:cstheme="minorHAnsi"/>
        </w:rPr>
      </w:pPr>
      <w:r w:rsidRPr="00F77C80">
        <w:rPr>
          <w:rFonts w:eastAsia="Times New Roman" w:cstheme="minorHAnsi"/>
        </w:rPr>
        <w:t>A.  Should any disputes</w:t>
      </w:r>
      <w:r w:rsidR="006E4F58" w:rsidRPr="00F77C80">
        <w:rPr>
          <w:rFonts w:eastAsia="Times New Roman" w:cstheme="minorHAnsi"/>
        </w:rPr>
        <w:t xml:space="preserve"> arise with respect to this Contract, the Contractor and the State agree to act immediately to resolve such disputes. Time is of the essence in the resolution of disputes.  </w:t>
      </w:r>
    </w:p>
    <w:p w14:paraId="68657368" w14:textId="77777777" w:rsidR="006E4F58" w:rsidRPr="00F77C80" w:rsidRDefault="006E4F58" w:rsidP="00D71B1A">
      <w:pPr>
        <w:spacing w:after="0" w:line="240" w:lineRule="auto"/>
        <w:ind w:left="720" w:hanging="360"/>
        <w:jc w:val="both"/>
        <w:rPr>
          <w:rFonts w:eastAsia="Times New Roman" w:cstheme="minorHAnsi"/>
        </w:rPr>
      </w:pPr>
    </w:p>
    <w:p w14:paraId="17094A2E" w14:textId="77777777" w:rsidR="006E4F58" w:rsidRPr="00F77C80" w:rsidRDefault="006E4F58" w:rsidP="00D71B1A">
      <w:pPr>
        <w:spacing w:after="0" w:line="240" w:lineRule="auto"/>
        <w:ind w:left="720" w:hanging="360"/>
        <w:jc w:val="both"/>
        <w:rPr>
          <w:rFonts w:eastAsia="Times New Roman" w:cstheme="minorHAnsi"/>
        </w:rPr>
      </w:pPr>
      <w:r w:rsidRPr="00F77C80">
        <w:rPr>
          <w:rFonts w:eastAsia="Times New Roman" w:cstheme="minorHAnsi"/>
        </w:rPr>
        <w:t xml:space="preserve">B.  The Contractor agrees that,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5A6F81AE" w14:textId="77777777" w:rsidR="009C3620" w:rsidRPr="00F77C80" w:rsidRDefault="009C3620" w:rsidP="00D71B1A">
      <w:pPr>
        <w:spacing w:after="0" w:line="240" w:lineRule="auto"/>
        <w:ind w:left="720" w:hanging="360"/>
        <w:jc w:val="both"/>
        <w:rPr>
          <w:rFonts w:cstheme="minorHAnsi"/>
        </w:rPr>
      </w:pPr>
    </w:p>
    <w:p w14:paraId="02CEC82E" w14:textId="77777777" w:rsidR="009C3620" w:rsidRPr="00F77C80" w:rsidRDefault="009C3620" w:rsidP="00D71B1A">
      <w:pPr>
        <w:spacing w:after="0" w:line="240" w:lineRule="auto"/>
        <w:ind w:left="720" w:hanging="360"/>
        <w:jc w:val="both"/>
        <w:rPr>
          <w:rFonts w:cstheme="minorHAnsi"/>
          <w:color w:val="666666"/>
        </w:rPr>
      </w:pPr>
      <w:r w:rsidRPr="00F77C80">
        <w:rPr>
          <w:rFonts w:cstheme="minorHAnsi"/>
        </w:rPr>
        <w:t>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w:t>
      </w:r>
      <w:r w:rsidR="00D574E0" w:rsidRPr="00F77C80">
        <w:rPr>
          <w:rFonts w:cstheme="minorHAnsi"/>
        </w:rPr>
        <w:t xml:space="preserve"> </w:t>
      </w:r>
      <w:r w:rsidRPr="00F77C80">
        <w:rPr>
          <w:rFonts w:cstheme="minorHAnsi"/>
        </w:rPr>
        <w:t>The notice shall include</w:t>
      </w:r>
      <w:r w:rsidR="00D574E0" w:rsidRPr="00F77C80">
        <w:rPr>
          <w:rFonts w:cstheme="minorHAnsi"/>
        </w:rPr>
        <w:t>:</w:t>
      </w:r>
      <w:r w:rsidRPr="00F77C80">
        <w:rPr>
          <w:rFonts w:cstheme="minorHAnsi"/>
        </w:rPr>
        <w:t xml:space="preserv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w:t>
      </w:r>
      <w:r w:rsidR="00D574E0" w:rsidRPr="00F77C80">
        <w:rPr>
          <w:rFonts w:cstheme="minorHAnsi"/>
        </w:rPr>
        <w:t>thirty (</w:t>
      </w:r>
      <w:r w:rsidRPr="00F77C80">
        <w:rPr>
          <w:rFonts w:cstheme="minorHAnsi"/>
        </w:rPr>
        <w:t>30</w:t>
      </w:r>
      <w:r w:rsidR="00D574E0" w:rsidRPr="00F77C80">
        <w:rPr>
          <w:rFonts w:cstheme="minorHAnsi"/>
        </w:rPr>
        <w:t>)</w:t>
      </w:r>
      <w:r w:rsidRPr="00F77C80">
        <w:rPr>
          <w:rFonts w:cstheme="minorHAnsi"/>
        </w:rPr>
        <w:t xml:space="preserve"> business days of the conclusion of the final presentations, the Commissioner shall issue a written decision and furnish it to both parties.  </w:t>
      </w:r>
      <w:r w:rsidRPr="00F77C80">
        <w:rPr>
          <w:rFonts w:eastAsia="Times New Roman" w:cstheme="minorHAnsi"/>
        </w:rPr>
        <w:t>The Commissioner’s decision shall be the final and conclusive administrative decision unless either party serves on the Commissioner and the other party, within ten</w:t>
      </w:r>
      <w:r w:rsidR="00D574E0" w:rsidRPr="00F77C80">
        <w:rPr>
          <w:rFonts w:eastAsia="Times New Roman" w:cstheme="minorHAnsi"/>
        </w:rPr>
        <w:t xml:space="preserve"> (10)</w:t>
      </w:r>
      <w:r w:rsidRPr="00F77C80">
        <w:rPr>
          <w:rFonts w:eastAsia="Times New Roman" w:cstheme="minorHAnsi"/>
        </w:rPr>
        <w:t xml:space="preserve"> business days after receipt of the Commissioner’s decision, a written request for reconsideration and modification of the written decision. If the Commissioner does not modify the written decision within </w:t>
      </w:r>
      <w:r w:rsidR="00D574E0" w:rsidRPr="00F77C80">
        <w:rPr>
          <w:rFonts w:eastAsia="Times New Roman" w:cstheme="minorHAnsi"/>
        </w:rPr>
        <w:t>thirty (</w:t>
      </w:r>
      <w:r w:rsidRPr="00F77C80">
        <w:rPr>
          <w:rFonts w:eastAsia="Times New Roman" w:cstheme="minorHAnsi"/>
        </w:rPr>
        <w:t>30</w:t>
      </w:r>
      <w:r w:rsidR="00D574E0" w:rsidRPr="00F77C80">
        <w:rPr>
          <w:rFonts w:eastAsia="Times New Roman" w:cstheme="minorHAnsi"/>
        </w:rPr>
        <w:t>)</w:t>
      </w:r>
      <w:r w:rsidRPr="00F77C80">
        <w:rPr>
          <w:rFonts w:eastAsia="Times New Roman" w:cstheme="minorHAnsi"/>
        </w:rPr>
        <w:t xml:space="preserve">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51E249A0" w14:textId="77777777" w:rsidR="009C3620" w:rsidRPr="00F77C80" w:rsidRDefault="009C3620" w:rsidP="00D71B1A">
      <w:pPr>
        <w:spacing w:after="0" w:line="240" w:lineRule="auto"/>
        <w:ind w:left="720" w:hanging="360"/>
        <w:jc w:val="both"/>
        <w:rPr>
          <w:rFonts w:eastAsia="Times New Roman" w:cstheme="minorHAnsi"/>
        </w:rPr>
      </w:pPr>
    </w:p>
    <w:p w14:paraId="712F72D0" w14:textId="77777777" w:rsidR="009C3620" w:rsidRPr="00F77C80" w:rsidRDefault="009C3620" w:rsidP="00D71B1A">
      <w:pPr>
        <w:spacing w:after="0" w:line="240" w:lineRule="auto"/>
        <w:ind w:left="720" w:hanging="360"/>
        <w:jc w:val="both"/>
        <w:rPr>
          <w:rFonts w:eastAsia="Times New Roman" w:cstheme="minorHAnsi"/>
        </w:rPr>
      </w:pPr>
      <w:r w:rsidRPr="00F77C80">
        <w:rPr>
          <w:rFonts w:eastAsia="Times New Roman" w:cstheme="minorHAnsi"/>
        </w:rPr>
        <w:t xml:space="preserve">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w:t>
      </w:r>
      <w:r w:rsidRPr="00F77C80">
        <w:rPr>
          <w:rFonts w:eastAsia="Times New Roman" w:cstheme="minorHAnsi"/>
        </w:rPr>
        <w:lastRenderedPageBreak/>
        <w:t>this Contract, and the Contractor may bring suit to collect these amounts without following the disputes procedure contained herein.</w:t>
      </w:r>
    </w:p>
    <w:p w14:paraId="445497CA" w14:textId="77777777" w:rsidR="009C3620" w:rsidRPr="00F77C80" w:rsidRDefault="009C3620" w:rsidP="00D71B1A">
      <w:pPr>
        <w:spacing w:after="0" w:line="240" w:lineRule="auto"/>
        <w:ind w:left="720" w:hanging="360"/>
        <w:jc w:val="both"/>
        <w:rPr>
          <w:rFonts w:eastAsia="Times New Roman" w:cstheme="minorHAnsi"/>
        </w:rPr>
      </w:pPr>
    </w:p>
    <w:p w14:paraId="7C4FEE88" w14:textId="77777777" w:rsidR="009C3620" w:rsidRPr="00F77C80" w:rsidRDefault="009C3620" w:rsidP="00D71B1A">
      <w:pPr>
        <w:spacing w:after="0" w:line="240" w:lineRule="auto"/>
        <w:ind w:left="720" w:hanging="360"/>
        <w:jc w:val="both"/>
        <w:rPr>
          <w:rFonts w:eastAsia="Times New Roman" w:cstheme="minorHAnsi"/>
        </w:rPr>
      </w:pPr>
      <w:r w:rsidRPr="00F77C80">
        <w:rPr>
          <w:rFonts w:eastAsia="Times New Roman" w:cstheme="minorHAnsi"/>
        </w:rPr>
        <w:t>E. With the written approval of the Commissioner of the Indiana Department of Administration, the parties may agree to forego the process described in subdivision C. relating to submission of the dispute to the Commissioner.</w:t>
      </w:r>
    </w:p>
    <w:p w14:paraId="217EC28E" w14:textId="77777777" w:rsidR="009C3620" w:rsidRPr="00F77C80" w:rsidRDefault="009C3620" w:rsidP="00D71B1A">
      <w:pPr>
        <w:spacing w:after="0" w:line="240" w:lineRule="auto"/>
        <w:ind w:left="720" w:hanging="360"/>
        <w:jc w:val="both"/>
        <w:rPr>
          <w:rFonts w:eastAsia="Times New Roman" w:cstheme="minorHAnsi"/>
        </w:rPr>
      </w:pPr>
    </w:p>
    <w:p w14:paraId="16FA91D6" w14:textId="2EEB1ABF" w:rsidR="006E4F58" w:rsidRPr="00F77C80" w:rsidRDefault="009C3620" w:rsidP="00D71B1A">
      <w:pPr>
        <w:spacing w:after="0" w:line="240" w:lineRule="auto"/>
        <w:ind w:left="720" w:hanging="360"/>
        <w:jc w:val="both"/>
        <w:rPr>
          <w:rFonts w:eastAsia="Times New Roman" w:cstheme="minorHAnsi"/>
        </w:rPr>
      </w:pPr>
      <w:r w:rsidRPr="00F77C80">
        <w:rPr>
          <w:rFonts w:eastAsia="Times New Roman" w:cstheme="minorHAnsi"/>
        </w:rPr>
        <w:t>F. This paragraph shall not be construed to abrogate provisions of I</w:t>
      </w:r>
      <w:r w:rsidR="003E4E84" w:rsidRPr="00F77C80">
        <w:rPr>
          <w:rFonts w:eastAsia="Times New Roman" w:cstheme="minorHAnsi"/>
        </w:rPr>
        <w:t xml:space="preserve">C § </w:t>
      </w:r>
      <w:r w:rsidRPr="00F77C80">
        <w:rPr>
          <w:rFonts w:eastAsia="Times New Roman" w:cstheme="minorHAnsi"/>
        </w:rPr>
        <w:t>4-6-2-11 in situations where dispute resolution efforts lead to a compromise of claims in favor of the State as described in that statute. In particular, releases or settlement agreements involving releases of legal claims or potential legal claims of the state should be proc</w:t>
      </w:r>
      <w:r w:rsidR="003E4E84" w:rsidRPr="00F77C80">
        <w:rPr>
          <w:rFonts w:eastAsia="Times New Roman" w:cstheme="minorHAnsi"/>
        </w:rPr>
        <w:t xml:space="preserve">essed consistent with IC § </w:t>
      </w:r>
      <w:r w:rsidRPr="00F77C80">
        <w:rPr>
          <w:rFonts w:eastAsia="Times New Roman" w:cstheme="minorHAnsi"/>
        </w:rPr>
        <w:t>4-6-2-11, which requires approval of the Governor and Attorney General.</w:t>
      </w:r>
    </w:p>
    <w:p w14:paraId="25B986D3" w14:textId="77777777" w:rsidR="00D574E0" w:rsidRPr="00F77C80" w:rsidRDefault="00D574E0" w:rsidP="00F77C80">
      <w:pPr>
        <w:spacing w:after="0" w:line="240" w:lineRule="auto"/>
        <w:jc w:val="both"/>
        <w:rPr>
          <w:rFonts w:eastAsia="Times New Roman" w:cstheme="minorHAnsi"/>
        </w:rPr>
      </w:pPr>
    </w:p>
    <w:p w14:paraId="59761C73" w14:textId="77777777" w:rsidR="006E4F58" w:rsidRPr="00F77C80" w:rsidRDefault="006E4F58" w:rsidP="00F77C80">
      <w:pPr>
        <w:keepNext/>
        <w:spacing w:after="0" w:line="240" w:lineRule="auto"/>
        <w:jc w:val="both"/>
        <w:rPr>
          <w:rFonts w:eastAsia="Times New Roman" w:cstheme="minorHAnsi"/>
        </w:rPr>
      </w:pPr>
      <w:r w:rsidRPr="00F77C80">
        <w:rPr>
          <w:rFonts w:eastAsia="Times New Roman" w:cstheme="minorHAnsi"/>
          <w:b/>
        </w:rPr>
        <w:t>17.  Drug-Free Workplace Certification.</w:t>
      </w:r>
      <w:r w:rsidRPr="00F77C80">
        <w:rPr>
          <w:rFonts w:eastAsia="Times New Roman" w:cstheme="minorHAnsi"/>
        </w:rPr>
        <w:t xml:space="preserve">  As required by</w:t>
      </w:r>
      <w:r w:rsidRPr="00F77C80">
        <w:rPr>
          <w:rFonts w:eastAsia="Times New Roman" w:cstheme="minorHAnsi"/>
          <w:b/>
        </w:rPr>
        <w:t xml:space="preserve"> </w:t>
      </w:r>
      <w:r w:rsidRPr="00F77C80">
        <w:rPr>
          <w:rFonts w:eastAsia="Times New Roman" w:cstheme="minorHAnsi"/>
        </w:rPr>
        <w:t>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232E52C7" w14:textId="77777777" w:rsidR="006E4F58" w:rsidRPr="00F77C80" w:rsidRDefault="006E4F58" w:rsidP="00F77C80">
      <w:pPr>
        <w:spacing w:after="0" w:line="240" w:lineRule="auto"/>
        <w:jc w:val="both"/>
        <w:rPr>
          <w:rFonts w:eastAsia="Times New Roman" w:cstheme="minorHAnsi"/>
        </w:rPr>
      </w:pPr>
    </w:p>
    <w:p w14:paraId="432A5E74" w14:textId="77777777" w:rsidR="006E4F58" w:rsidRPr="00F77C80" w:rsidRDefault="006E4F58" w:rsidP="00F77C80">
      <w:pPr>
        <w:spacing w:after="0" w:line="240" w:lineRule="auto"/>
        <w:jc w:val="both"/>
        <w:rPr>
          <w:rFonts w:eastAsia="Times New Roman" w:cstheme="minorHAnsi"/>
        </w:rPr>
      </w:pPr>
      <w:r w:rsidRPr="00F77C80">
        <w:rPr>
          <w:rFonts w:eastAsia="Times New Roman" w:cstheme="minorHAnsi"/>
        </w:rPr>
        <w:t>In addition to the provisions of the above paragraph, if the total amount set forth in this Contract is in excess of $25,000.00, the Contractor certifies and agrees that it will provide a drug-free workplace by:</w:t>
      </w:r>
    </w:p>
    <w:p w14:paraId="4B7670E4" w14:textId="77777777" w:rsidR="006E4F58" w:rsidRPr="00F77C80" w:rsidRDefault="006E4F58" w:rsidP="00F77C80">
      <w:pPr>
        <w:spacing w:after="0" w:line="240" w:lineRule="auto"/>
        <w:jc w:val="both"/>
        <w:rPr>
          <w:rFonts w:eastAsia="Times New Roman" w:cstheme="minorHAnsi"/>
        </w:rPr>
      </w:pPr>
    </w:p>
    <w:p w14:paraId="19D5B21F" w14:textId="77777777" w:rsidR="006E4F58" w:rsidRPr="00F77C80" w:rsidRDefault="006E4F58" w:rsidP="00FD57F8">
      <w:pPr>
        <w:numPr>
          <w:ilvl w:val="0"/>
          <w:numId w:val="12"/>
        </w:numPr>
        <w:tabs>
          <w:tab w:val="left" w:pos="-1440"/>
        </w:tabs>
        <w:spacing w:after="0" w:line="240" w:lineRule="auto"/>
        <w:jc w:val="both"/>
        <w:rPr>
          <w:rFonts w:eastAsia="Times New Roman" w:cstheme="minorHAnsi"/>
        </w:rPr>
      </w:pPr>
      <w:r w:rsidRPr="00F77C80">
        <w:rPr>
          <w:rFonts w:eastAsia="Times New Roman" w:cstheme="minorHAnsi"/>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prohibition; </w:t>
      </w:r>
    </w:p>
    <w:p w14:paraId="361F1A31" w14:textId="77777777" w:rsidR="006E4F58" w:rsidRPr="00F77C80" w:rsidRDefault="006E4F58" w:rsidP="00F77C80">
      <w:pPr>
        <w:spacing w:after="0" w:line="240" w:lineRule="auto"/>
        <w:jc w:val="both"/>
        <w:rPr>
          <w:rFonts w:eastAsia="Times New Roman" w:cstheme="minorHAnsi"/>
        </w:rPr>
      </w:pPr>
    </w:p>
    <w:p w14:paraId="623C95DA" w14:textId="77777777" w:rsidR="006E4F58" w:rsidRPr="00F77C80" w:rsidRDefault="006E4F58" w:rsidP="00FD57F8">
      <w:pPr>
        <w:numPr>
          <w:ilvl w:val="0"/>
          <w:numId w:val="12"/>
        </w:numPr>
        <w:tabs>
          <w:tab w:val="left" w:pos="-1440"/>
        </w:tabs>
        <w:spacing w:after="0" w:line="240" w:lineRule="auto"/>
        <w:jc w:val="both"/>
        <w:rPr>
          <w:rFonts w:eastAsia="Times New Roman" w:cstheme="minorHAnsi"/>
        </w:rPr>
      </w:pPr>
      <w:r w:rsidRPr="00F77C80">
        <w:rPr>
          <w:rFonts w:eastAsia="Times New Roman" w:cstheme="minorHAnsi"/>
        </w:rPr>
        <w:t>Establishing a drug-free awareness program to inform its employees of</w:t>
      </w:r>
      <w:r w:rsidR="00D574E0" w:rsidRPr="00F77C80">
        <w:rPr>
          <w:rFonts w:eastAsia="Times New Roman" w:cstheme="minorHAnsi"/>
        </w:rPr>
        <w:t>:</w:t>
      </w:r>
      <w:r w:rsidRPr="00F77C80">
        <w:rPr>
          <w:rFonts w:eastAsia="Times New Roman" w:cstheme="minorHAnsi"/>
        </w:rPr>
        <w:t xml:space="preserve">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workplace;</w:t>
      </w:r>
    </w:p>
    <w:p w14:paraId="494DB40C" w14:textId="77777777" w:rsidR="006E4F58" w:rsidRPr="00F77C80" w:rsidRDefault="006E4F58" w:rsidP="00F77C80">
      <w:pPr>
        <w:spacing w:after="0" w:line="240" w:lineRule="auto"/>
        <w:jc w:val="both"/>
        <w:rPr>
          <w:rFonts w:eastAsia="Times New Roman" w:cstheme="minorHAnsi"/>
        </w:rPr>
      </w:pPr>
    </w:p>
    <w:p w14:paraId="450100C2" w14:textId="77777777" w:rsidR="006E4F58" w:rsidRPr="00F77C80" w:rsidRDefault="006E4F58" w:rsidP="00FD57F8">
      <w:pPr>
        <w:numPr>
          <w:ilvl w:val="0"/>
          <w:numId w:val="12"/>
        </w:numPr>
        <w:tabs>
          <w:tab w:val="clear" w:pos="360"/>
          <w:tab w:val="left" w:pos="-1440"/>
          <w:tab w:val="num" w:pos="720"/>
        </w:tabs>
        <w:spacing w:after="0" w:line="240" w:lineRule="auto"/>
        <w:ind w:left="720"/>
        <w:jc w:val="both"/>
        <w:rPr>
          <w:rFonts w:eastAsia="Times New Roman" w:cstheme="minorHAnsi"/>
        </w:rPr>
      </w:pPr>
      <w:r w:rsidRPr="00F77C80">
        <w:rPr>
          <w:rFonts w:eastAsia="Times New Roman" w:cstheme="minorHAnsi"/>
        </w:rPr>
        <w:t>Notifying all employees in the statement required by subparagraph (A) above that as a condition of continued employment, the employee will</w:t>
      </w:r>
      <w:r w:rsidR="00D574E0" w:rsidRPr="00F77C80">
        <w:rPr>
          <w:rFonts w:eastAsia="Times New Roman" w:cstheme="minorHAnsi"/>
        </w:rPr>
        <w:t>:</w:t>
      </w:r>
      <w:r w:rsidRPr="00F77C80">
        <w:rPr>
          <w:rFonts w:eastAsia="Times New Roman" w:cstheme="minorHAnsi"/>
        </w:rPr>
        <w:t xml:space="preserve"> (1) abide by the terms of the statement; and (2) notify the Contractor of any criminal drug statute conviction for a violation occurring in the workplace no later than five (5) days after such conviction;</w:t>
      </w:r>
    </w:p>
    <w:p w14:paraId="5286E87E" w14:textId="77777777" w:rsidR="006E4F58" w:rsidRPr="00F77C80" w:rsidRDefault="006E4F58" w:rsidP="00D71B1A">
      <w:pPr>
        <w:tabs>
          <w:tab w:val="num" w:pos="720"/>
        </w:tabs>
        <w:spacing w:after="0" w:line="240" w:lineRule="auto"/>
        <w:ind w:left="720" w:hanging="360"/>
        <w:jc w:val="both"/>
        <w:rPr>
          <w:rFonts w:eastAsia="Times New Roman" w:cstheme="minorHAnsi"/>
        </w:rPr>
      </w:pPr>
    </w:p>
    <w:p w14:paraId="1C9217B2" w14:textId="77777777" w:rsidR="006E4F58" w:rsidRPr="00F77C80" w:rsidRDefault="006E4F58" w:rsidP="00FD57F8">
      <w:pPr>
        <w:numPr>
          <w:ilvl w:val="0"/>
          <w:numId w:val="12"/>
        </w:numPr>
        <w:tabs>
          <w:tab w:val="clear" w:pos="360"/>
          <w:tab w:val="left" w:pos="-1440"/>
          <w:tab w:val="num" w:pos="720"/>
        </w:tabs>
        <w:spacing w:after="0" w:line="240" w:lineRule="auto"/>
        <w:ind w:left="720"/>
        <w:jc w:val="both"/>
        <w:rPr>
          <w:rFonts w:eastAsia="Times New Roman" w:cstheme="minorHAnsi"/>
        </w:rPr>
      </w:pPr>
      <w:r w:rsidRPr="00F77C80">
        <w:rPr>
          <w:rFonts w:eastAsia="Times New Roman" w:cstheme="minorHAnsi"/>
        </w:rPr>
        <w:t>Notifying the State in writing within ten (10) days after receiving notice from an employee under subdivision (C)(2) above, or otherwise receiving actual notice of such conviction;</w:t>
      </w:r>
    </w:p>
    <w:p w14:paraId="2BA3CD0D" w14:textId="77777777" w:rsidR="006E4F58" w:rsidRPr="00F77C80" w:rsidRDefault="006E4F58" w:rsidP="00D71B1A">
      <w:pPr>
        <w:tabs>
          <w:tab w:val="num" w:pos="720"/>
        </w:tabs>
        <w:spacing w:after="0" w:line="240" w:lineRule="auto"/>
        <w:ind w:left="720" w:hanging="360"/>
        <w:jc w:val="both"/>
        <w:rPr>
          <w:rFonts w:eastAsia="Times New Roman" w:cstheme="minorHAnsi"/>
        </w:rPr>
      </w:pPr>
    </w:p>
    <w:p w14:paraId="45FE26D7" w14:textId="77777777" w:rsidR="006E4F58" w:rsidRPr="00F77C80" w:rsidRDefault="006E4F58" w:rsidP="00FD57F8">
      <w:pPr>
        <w:numPr>
          <w:ilvl w:val="0"/>
          <w:numId w:val="12"/>
        </w:numPr>
        <w:tabs>
          <w:tab w:val="clear" w:pos="360"/>
          <w:tab w:val="left" w:pos="-1440"/>
          <w:tab w:val="num" w:pos="720"/>
        </w:tabs>
        <w:spacing w:after="0" w:line="240" w:lineRule="auto"/>
        <w:ind w:left="720"/>
        <w:jc w:val="both"/>
        <w:rPr>
          <w:rFonts w:eastAsia="Times New Roman" w:cstheme="minorHAnsi"/>
        </w:rPr>
      </w:pPr>
      <w:r w:rsidRPr="00F77C80">
        <w:rPr>
          <w:rFonts w:eastAsia="Times New Roman" w:cstheme="minorHAnsi"/>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w:t>
      </w:r>
      <w:r w:rsidRPr="00F77C80">
        <w:rPr>
          <w:rFonts w:eastAsia="Times New Roman" w:cstheme="minorHAnsi"/>
        </w:rPr>
        <w:lastRenderedPageBreak/>
        <w:t xml:space="preserve">participate in a drug abuse assistance or rehabilitation program approved for such purposes by a federal, state or local health, law enforcement, or other appropriate agency; and </w:t>
      </w:r>
    </w:p>
    <w:p w14:paraId="4224EC02" w14:textId="77777777" w:rsidR="006E4F58" w:rsidRPr="00F77C80" w:rsidRDefault="006E4F58" w:rsidP="00D71B1A">
      <w:pPr>
        <w:tabs>
          <w:tab w:val="num" w:pos="720"/>
        </w:tabs>
        <w:spacing w:after="0" w:line="240" w:lineRule="auto"/>
        <w:ind w:left="720" w:hanging="360"/>
        <w:jc w:val="both"/>
        <w:rPr>
          <w:rFonts w:eastAsia="Times New Roman" w:cstheme="minorHAnsi"/>
        </w:rPr>
      </w:pPr>
    </w:p>
    <w:p w14:paraId="1D7EE3C4" w14:textId="77777777" w:rsidR="006E4F58" w:rsidRPr="00F77C80" w:rsidRDefault="006E4F58" w:rsidP="00FD57F8">
      <w:pPr>
        <w:numPr>
          <w:ilvl w:val="0"/>
          <w:numId w:val="12"/>
        </w:numPr>
        <w:tabs>
          <w:tab w:val="clear" w:pos="360"/>
          <w:tab w:val="left" w:pos="-1440"/>
          <w:tab w:val="num" w:pos="720"/>
        </w:tabs>
        <w:spacing w:after="0" w:line="240" w:lineRule="auto"/>
        <w:ind w:left="720"/>
        <w:jc w:val="both"/>
        <w:rPr>
          <w:rFonts w:eastAsia="Times New Roman" w:cstheme="minorHAnsi"/>
        </w:rPr>
      </w:pPr>
      <w:r w:rsidRPr="00F77C80">
        <w:rPr>
          <w:rFonts w:eastAsia="Times New Roman" w:cstheme="minorHAnsi"/>
        </w:rPr>
        <w:t>Making a good faith effort to maintain a drug-free workplace through the implementation of subparagraphs (A) through (E) above.</w:t>
      </w:r>
    </w:p>
    <w:p w14:paraId="27F4A448" w14:textId="77777777" w:rsidR="006E4F58" w:rsidRPr="00F77C80" w:rsidRDefault="006E4F58" w:rsidP="00F77C80">
      <w:pPr>
        <w:tabs>
          <w:tab w:val="left" w:pos="-1440"/>
        </w:tabs>
        <w:spacing w:after="0" w:line="240" w:lineRule="auto"/>
        <w:jc w:val="both"/>
        <w:rPr>
          <w:rFonts w:eastAsia="Times New Roman" w:cstheme="minorHAnsi"/>
        </w:rPr>
      </w:pPr>
    </w:p>
    <w:p w14:paraId="6F4F1BF8" w14:textId="77777777" w:rsidR="006E4F58" w:rsidRPr="00F77C80" w:rsidRDefault="006E4F58" w:rsidP="00F77C80">
      <w:pPr>
        <w:spacing w:after="0" w:line="240" w:lineRule="auto"/>
        <w:jc w:val="both"/>
        <w:rPr>
          <w:rFonts w:eastAsia="Times New Roman" w:cstheme="minorHAnsi"/>
          <w:iCs/>
          <w:color w:val="000000"/>
        </w:rPr>
      </w:pPr>
      <w:r w:rsidRPr="00F77C80">
        <w:rPr>
          <w:rFonts w:eastAsia="Times New Roman" w:cstheme="minorHAnsi"/>
          <w:b/>
        </w:rPr>
        <w:t xml:space="preserve">18.  Employment Eligibility Verification. </w:t>
      </w:r>
      <w:r w:rsidR="00D574E0" w:rsidRPr="00F77C80">
        <w:rPr>
          <w:rFonts w:eastAsia="Times New Roman" w:cstheme="minorHAnsi"/>
          <w:iCs/>
          <w:color w:val="000000"/>
        </w:rPr>
        <w:t xml:space="preserve"> </w:t>
      </w:r>
      <w:r w:rsidRPr="00F77C80">
        <w:rPr>
          <w:rFonts w:eastAsia="Times New Roman" w:cstheme="minorHAnsi"/>
          <w:iCs/>
          <w:color w:val="000000"/>
        </w:rPr>
        <w:t>As required by IC §</w:t>
      </w:r>
      <w:r w:rsidR="003E4E84" w:rsidRPr="00F77C80">
        <w:rPr>
          <w:rFonts w:eastAsia="Times New Roman" w:cstheme="minorHAnsi"/>
          <w:iCs/>
          <w:color w:val="000000"/>
        </w:rPr>
        <w:t xml:space="preserve"> </w:t>
      </w:r>
      <w:r w:rsidRPr="00F77C80">
        <w:rPr>
          <w:rFonts w:eastAsia="Times New Roman" w:cstheme="minorHAnsi"/>
          <w:iCs/>
          <w:color w:val="000000"/>
        </w:rPr>
        <w:t>22-5-1.7, the Contractor swears or affirms under the penalties of perjury that the Contractor does not knowingly employ an unauthorized alien.  The Contractor further agrees that:</w:t>
      </w:r>
    </w:p>
    <w:p w14:paraId="48F0F3AD" w14:textId="77777777" w:rsidR="006E4F58" w:rsidRPr="00F77C80" w:rsidRDefault="006E4F58" w:rsidP="00F77C80">
      <w:pPr>
        <w:spacing w:after="0" w:line="240" w:lineRule="auto"/>
        <w:jc w:val="both"/>
        <w:rPr>
          <w:rFonts w:eastAsia="Times New Roman" w:cstheme="minorHAnsi"/>
          <w:iCs/>
          <w:color w:val="000000"/>
        </w:rPr>
      </w:pPr>
    </w:p>
    <w:p w14:paraId="5EC113FB" w14:textId="77777777" w:rsidR="006E4F58" w:rsidRPr="00F77C80" w:rsidRDefault="006E4F58" w:rsidP="00D71B1A">
      <w:pPr>
        <w:spacing w:after="0" w:line="240" w:lineRule="auto"/>
        <w:ind w:left="720" w:hanging="360"/>
        <w:jc w:val="both"/>
        <w:rPr>
          <w:rFonts w:eastAsia="Times New Roman" w:cstheme="minorHAnsi"/>
          <w:iCs/>
          <w:color w:val="000000"/>
        </w:rPr>
      </w:pPr>
      <w:r w:rsidRPr="00F77C80">
        <w:rPr>
          <w:rFonts w:eastAsia="Times New Roman" w:cstheme="minorHAnsi"/>
          <w:iCs/>
          <w:color w:val="000000"/>
        </w:rPr>
        <w:t>A.  The Contractor shall enroll in and verify the work eligibility status of all his/her/its newly hired employees through the E-Verify program as defined in IC §</w:t>
      </w:r>
      <w:r w:rsidR="003E4E84" w:rsidRPr="00F77C80">
        <w:rPr>
          <w:rFonts w:eastAsia="Times New Roman" w:cstheme="minorHAnsi"/>
          <w:iCs/>
          <w:color w:val="000000"/>
        </w:rPr>
        <w:t xml:space="preserve"> </w:t>
      </w:r>
      <w:r w:rsidRPr="00F77C80">
        <w:rPr>
          <w:rFonts w:eastAsia="Times New Roman" w:cstheme="minorHAnsi"/>
          <w:iCs/>
          <w:color w:val="000000"/>
        </w:rPr>
        <w:t>22-5-1.7-3. The Contractor is not required to participate should the E-Verify program cease to exist. Additionally, the Contractor is not required to participate if the Contractor is self-employed and does not employ any employees.</w:t>
      </w:r>
    </w:p>
    <w:p w14:paraId="30285FBF" w14:textId="77777777" w:rsidR="006E4F58" w:rsidRPr="00F77C80" w:rsidRDefault="006E4F58" w:rsidP="00D71B1A">
      <w:pPr>
        <w:spacing w:after="0" w:line="240" w:lineRule="auto"/>
        <w:ind w:left="720" w:hanging="360"/>
        <w:jc w:val="both"/>
        <w:rPr>
          <w:rFonts w:eastAsia="Times New Roman" w:cstheme="minorHAnsi"/>
          <w:iCs/>
          <w:color w:val="000000"/>
        </w:rPr>
      </w:pPr>
    </w:p>
    <w:p w14:paraId="17EDFAE1" w14:textId="77777777" w:rsidR="006E4F58" w:rsidRPr="00F77C80" w:rsidRDefault="006E4F58" w:rsidP="00D71B1A">
      <w:pPr>
        <w:spacing w:after="0" w:line="240" w:lineRule="auto"/>
        <w:ind w:left="720" w:hanging="360"/>
        <w:jc w:val="both"/>
        <w:rPr>
          <w:rFonts w:eastAsia="Times New Roman" w:cstheme="minorHAnsi"/>
          <w:iCs/>
          <w:color w:val="000000"/>
        </w:rPr>
      </w:pPr>
      <w:r w:rsidRPr="00F77C80">
        <w:rPr>
          <w:rFonts w:eastAsia="Times New Roman" w:cstheme="minorHAnsi"/>
          <w:iCs/>
          <w:color w:val="000000"/>
        </w:rPr>
        <w:t>B.  The Contractor shall not knowingly employ or contract with an unauthorized alien. The Contractor shall not retain an employee or contract with a person that the Contractor subsequently learns is an unauthorized alien.</w:t>
      </w:r>
    </w:p>
    <w:p w14:paraId="1FBE5113" w14:textId="77777777" w:rsidR="006E4F58" w:rsidRPr="00F77C80" w:rsidRDefault="006E4F58" w:rsidP="00D71B1A">
      <w:pPr>
        <w:spacing w:after="0" w:line="240" w:lineRule="auto"/>
        <w:ind w:left="720" w:hanging="360"/>
        <w:jc w:val="both"/>
        <w:rPr>
          <w:rFonts w:eastAsia="Times New Roman" w:cstheme="minorHAnsi"/>
          <w:iCs/>
          <w:color w:val="000000"/>
        </w:rPr>
      </w:pPr>
    </w:p>
    <w:p w14:paraId="6338F661" w14:textId="77777777" w:rsidR="006E4F58" w:rsidRPr="00F77C80" w:rsidRDefault="006E4F58" w:rsidP="00D71B1A">
      <w:pPr>
        <w:spacing w:after="0" w:line="240" w:lineRule="auto"/>
        <w:ind w:left="720" w:hanging="360"/>
        <w:jc w:val="both"/>
        <w:rPr>
          <w:rFonts w:eastAsia="Times New Roman" w:cstheme="minorHAnsi"/>
          <w:iCs/>
          <w:color w:val="000000"/>
        </w:rPr>
      </w:pPr>
      <w:r w:rsidRPr="00F77C80">
        <w:rPr>
          <w:rFonts w:eastAsia="Times New Roman" w:cstheme="minorHAnsi"/>
          <w:iCs/>
          <w:color w:val="00000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w:t>
      </w:r>
      <w:r w:rsidR="00D574E0" w:rsidRPr="00F77C80">
        <w:rPr>
          <w:rFonts w:eastAsia="Times New Roman" w:cstheme="minorHAnsi"/>
          <w:iCs/>
          <w:color w:val="000000"/>
        </w:rPr>
        <w:t xml:space="preserve"> </w:t>
      </w:r>
      <w:r w:rsidRPr="00F77C80">
        <w:rPr>
          <w:rFonts w:eastAsia="Times New Roman" w:cstheme="minorHAnsi"/>
          <w:iCs/>
          <w:color w:val="000000"/>
        </w:rPr>
        <w:t>The Contractor agrees to maintain this certification throughout the duration of the term of a contract with a subcontractor.</w:t>
      </w:r>
    </w:p>
    <w:p w14:paraId="1B50D516" w14:textId="77777777" w:rsidR="006E4F58" w:rsidRPr="00F77C80" w:rsidRDefault="006E4F58" w:rsidP="00D71B1A">
      <w:pPr>
        <w:spacing w:after="0" w:line="240" w:lineRule="auto"/>
        <w:ind w:left="720" w:hanging="360"/>
        <w:jc w:val="both"/>
        <w:rPr>
          <w:rFonts w:eastAsia="Times New Roman" w:cstheme="minorHAnsi"/>
          <w:iCs/>
          <w:color w:val="000000"/>
        </w:rPr>
      </w:pPr>
    </w:p>
    <w:p w14:paraId="070B6B69" w14:textId="359CE78F" w:rsidR="006E4F58" w:rsidRPr="00D71B1A" w:rsidRDefault="006E4F58" w:rsidP="00FD57F8">
      <w:pPr>
        <w:pStyle w:val="ListParagraph"/>
        <w:numPr>
          <w:ilvl w:val="0"/>
          <w:numId w:val="17"/>
        </w:numPr>
        <w:spacing w:after="0" w:line="240" w:lineRule="auto"/>
        <w:jc w:val="both"/>
        <w:rPr>
          <w:rFonts w:eastAsia="Times New Roman" w:cstheme="minorHAnsi"/>
          <w:iCs/>
          <w:color w:val="000000"/>
        </w:rPr>
      </w:pPr>
      <w:r w:rsidRPr="00D71B1A">
        <w:rPr>
          <w:rFonts w:eastAsia="Times New Roman" w:cstheme="minorHAnsi"/>
          <w:iCs/>
          <w:color w:val="000000"/>
        </w:rPr>
        <w:t>The State may terminate for default if the Contractor fails to cure a breach of this provision no later than thirty (30) days after being notified by the State.</w:t>
      </w:r>
    </w:p>
    <w:p w14:paraId="5C245A62" w14:textId="77777777" w:rsidR="006E4F58" w:rsidRPr="00F77C80" w:rsidRDefault="006E4F58" w:rsidP="00F77C80">
      <w:pPr>
        <w:spacing w:after="0" w:line="240" w:lineRule="auto"/>
        <w:jc w:val="both"/>
        <w:rPr>
          <w:rFonts w:eastAsia="Times New Roman" w:cstheme="minorHAnsi"/>
        </w:rPr>
      </w:pPr>
    </w:p>
    <w:p w14:paraId="79AC4720" w14:textId="77777777" w:rsidR="006E4F58" w:rsidRPr="00F77C80" w:rsidRDefault="006E4F58" w:rsidP="00F77C80">
      <w:pPr>
        <w:spacing w:after="0" w:line="240" w:lineRule="auto"/>
        <w:jc w:val="both"/>
        <w:rPr>
          <w:rFonts w:eastAsia="Times New Roman" w:cstheme="minorHAnsi"/>
        </w:rPr>
      </w:pPr>
      <w:r w:rsidRPr="00F77C80">
        <w:rPr>
          <w:rFonts w:eastAsia="Times New Roman" w:cstheme="minorHAnsi"/>
          <w:b/>
        </w:rPr>
        <w:t>19.  Employment Option</w:t>
      </w:r>
      <w:r w:rsidRPr="00F77C80">
        <w:rPr>
          <w:rFonts w:eastAsia="Times New Roman" w:cstheme="minorHAnsi"/>
        </w:rPr>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61319B8C" w14:textId="77777777" w:rsidR="006E4F58" w:rsidRPr="00F77C80" w:rsidRDefault="006E4F58" w:rsidP="00F77C80">
      <w:pPr>
        <w:spacing w:after="0" w:line="240" w:lineRule="auto"/>
        <w:jc w:val="both"/>
        <w:rPr>
          <w:rFonts w:eastAsia="Times New Roman" w:cstheme="minorHAnsi"/>
        </w:rPr>
      </w:pPr>
    </w:p>
    <w:p w14:paraId="47292CB1" w14:textId="77777777" w:rsidR="006E4F58" w:rsidRPr="00F77C80" w:rsidRDefault="006E4F58" w:rsidP="00F77C80">
      <w:pPr>
        <w:spacing w:after="0" w:line="240" w:lineRule="auto"/>
        <w:jc w:val="both"/>
        <w:rPr>
          <w:rFonts w:eastAsia="Times New Roman" w:cstheme="minorHAnsi"/>
        </w:rPr>
      </w:pPr>
      <w:r w:rsidRPr="00F77C80">
        <w:rPr>
          <w:rFonts w:eastAsia="Times New Roman" w:cstheme="minorHAnsi"/>
          <w:b/>
        </w:rPr>
        <w:t>20.  Force Majeure</w:t>
      </w:r>
      <w:r w:rsidRPr="00F77C80">
        <w:rPr>
          <w:rFonts w:eastAsia="Times New Roman" w:cstheme="minorHAnsi"/>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w:t>
      </w:r>
      <w:r w:rsidRPr="00F77C80">
        <w:rPr>
          <w:rFonts w:eastAsia="Times New Roman" w:cstheme="minorHAnsi"/>
          <w:sz w:val="24"/>
          <w:szCs w:val="20"/>
        </w:rPr>
        <w:t xml:space="preserve">immediately or as soon as is reasonably possible under the circumstances </w:t>
      </w:r>
      <w:r w:rsidRPr="00F77C80">
        <w:rPr>
          <w:rFonts w:eastAsia="Times New Roman" w:cstheme="minorHAnsi"/>
        </w:rPr>
        <w:t>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11A44C2F" w14:textId="77777777" w:rsidR="006E4F58" w:rsidRPr="00F77C80" w:rsidRDefault="006E4F58" w:rsidP="00F77C80">
      <w:pPr>
        <w:spacing w:after="0" w:line="240" w:lineRule="auto"/>
        <w:jc w:val="both"/>
        <w:rPr>
          <w:rFonts w:eastAsia="Times New Roman" w:cstheme="minorHAnsi"/>
        </w:rPr>
      </w:pPr>
    </w:p>
    <w:p w14:paraId="670B5E4B" w14:textId="0C6DE922" w:rsidR="006E4F58" w:rsidRPr="00F77C80" w:rsidRDefault="006E4F58" w:rsidP="00F77C80">
      <w:pPr>
        <w:spacing w:after="0" w:line="240" w:lineRule="auto"/>
        <w:jc w:val="both"/>
        <w:rPr>
          <w:rFonts w:eastAsia="Times New Roman" w:cstheme="minorHAnsi"/>
        </w:rPr>
      </w:pPr>
      <w:r w:rsidRPr="00F77C80">
        <w:rPr>
          <w:rFonts w:eastAsia="Times New Roman" w:cstheme="minorHAnsi"/>
          <w:b/>
        </w:rPr>
        <w:t>21.  Funding Cancellation</w:t>
      </w:r>
      <w:r w:rsidR="003E024F" w:rsidRPr="00F77C80">
        <w:rPr>
          <w:rFonts w:eastAsia="Times New Roman" w:cstheme="minorHAnsi"/>
        </w:rPr>
        <w:t>.  As required by Financial Management Circular 2007-1 and IC § 5-22-17-5, w</w:t>
      </w:r>
      <w:r w:rsidRPr="00F77C80">
        <w:rPr>
          <w:rFonts w:eastAsia="Times New Roman" w:cstheme="minorHAnsi"/>
        </w:rPr>
        <w:t>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3A2D5E6E" w14:textId="77777777" w:rsidR="006E4F58" w:rsidRPr="00F77C80" w:rsidRDefault="006E4F58" w:rsidP="00F77C80">
      <w:pPr>
        <w:spacing w:after="0" w:line="240" w:lineRule="auto"/>
        <w:jc w:val="both"/>
        <w:rPr>
          <w:rFonts w:eastAsia="Times New Roman" w:cstheme="minorHAnsi"/>
        </w:rPr>
      </w:pPr>
    </w:p>
    <w:p w14:paraId="798C6D1C" w14:textId="77777777" w:rsidR="006E4F58" w:rsidRPr="00F77C80" w:rsidRDefault="006E4F58" w:rsidP="00F77C80">
      <w:pPr>
        <w:spacing w:after="0" w:line="240" w:lineRule="auto"/>
        <w:jc w:val="both"/>
        <w:rPr>
          <w:rFonts w:eastAsia="Times New Roman" w:cstheme="minorHAnsi"/>
        </w:rPr>
      </w:pPr>
      <w:r w:rsidRPr="00F77C80">
        <w:rPr>
          <w:rFonts w:eastAsia="Times New Roman" w:cstheme="minorHAnsi"/>
          <w:b/>
        </w:rPr>
        <w:lastRenderedPageBreak/>
        <w:t>22.  Governing Law</w:t>
      </w:r>
      <w:r w:rsidRPr="00F77C80">
        <w:rPr>
          <w:rFonts w:eastAsia="Times New Roman" w:cstheme="minorHAnsi"/>
        </w:rPr>
        <w:t>.  This Contract shall be governed, construed, and </w:t>
      </w:r>
      <w:r w:rsidRPr="00F77C80">
        <w:rPr>
          <w:rFonts w:eastAsia="Times New Roman" w:cstheme="minorHAnsi"/>
          <w:color w:val="000000"/>
        </w:rPr>
        <w:t>enforced</w:t>
      </w:r>
      <w:r w:rsidRPr="00F77C80">
        <w:rPr>
          <w:rFonts w:eastAsia="Times New Roman" w:cstheme="minorHAnsi"/>
        </w:rPr>
        <w:t> in accordance with the laws of the State of Indiana, without regard to its conflict of laws rules. Suit, if any, must be brought in the State of Indiana.</w:t>
      </w:r>
    </w:p>
    <w:p w14:paraId="1B42D27F" w14:textId="77777777" w:rsidR="006E4F58" w:rsidRPr="00F77C80" w:rsidRDefault="006E4F58" w:rsidP="00F77C80">
      <w:pPr>
        <w:spacing w:after="0" w:line="240" w:lineRule="auto"/>
        <w:jc w:val="both"/>
        <w:rPr>
          <w:rFonts w:eastAsia="Times New Roman" w:cstheme="minorHAnsi"/>
        </w:rPr>
      </w:pPr>
    </w:p>
    <w:p w14:paraId="6D920769" w14:textId="77777777" w:rsidR="006E4F58" w:rsidRPr="00F77C80" w:rsidRDefault="006E4F58" w:rsidP="00F77C80">
      <w:pPr>
        <w:keepNext/>
        <w:spacing w:after="0" w:line="240" w:lineRule="auto"/>
        <w:jc w:val="both"/>
        <w:rPr>
          <w:rFonts w:eastAsia="Times New Roman" w:cstheme="minorHAnsi"/>
        </w:rPr>
      </w:pPr>
      <w:r w:rsidRPr="00F77C80">
        <w:rPr>
          <w:rFonts w:eastAsia="Times New Roman" w:cstheme="minorHAnsi"/>
          <w:b/>
        </w:rPr>
        <w:t xml:space="preserve">23.  HIPAA Compliance.  </w:t>
      </w:r>
      <w:r w:rsidRPr="00F77C80">
        <w:rPr>
          <w:rFonts w:eastAsia="Times New Roman" w:cstheme="minorHAnsi"/>
        </w:rPr>
        <w:t>If this Contract involves services, activities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1633269B" w14:textId="77777777" w:rsidR="006E4F58" w:rsidRPr="00F77C80" w:rsidRDefault="006E4F58" w:rsidP="00F77C80">
      <w:pPr>
        <w:spacing w:after="0" w:line="240" w:lineRule="auto"/>
        <w:jc w:val="both"/>
        <w:rPr>
          <w:rFonts w:eastAsia="Times New Roman" w:cstheme="minorHAnsi"/>
          <w:b/>
        </w:rPr>
      </w:pPr>
    </w:p>
    <w:p w14:paraId="435CCBAB" w14:textId="5C30473A" w:rsidR="006E4F58" w:rsidRPr="00F77C80" w:rsidRDefault="006E4F58" w:rsidP="16C8AE9C">
      <w:pPr>
        <w:spacing w:after="0" w:line="240" w:lineRule="auto"/>
        <w:jc w:val="both"/>
        <w:rPr>
          <w:rFonts w:eastAsia="Times New Roman"/>
        </w:rPr>
      </w:pPr>
      <w:r w:rsidRPr="16C8AE9C">
        <w:rPr>
          <w:rFonts w:eastAsia="Times New Roman"/>
          <w:b/>
          <w:bCs/>
        </w:rPr>
        <w:t>24.  Indemnification</w:t>
      </w:r>
      <w:r w:rsidRPr="16C8AE9C">
        <w:rPr>
          <w:rFonts w:eastAsia="Times New Roman"/>
        </w:rPr>
        <w:t xml:space="preserve">.  The Contractor agrees to indemnify, defend, and hold harmless the State, its agents, officials, and employees from all third party claims and suits including court costs, attorney’s fees, and other expenses caused by </w:t>
      </w:r>
      <w:del w:id="9" w:author="Kluge, Shauna" w:date="2021-02-26T09:03:00Z">
        <w:r w:rsidRPr="16C8AE9C" w:rsidDel="006E4F58">
          <w:rPr>
            <w:rFonts w:eastAsia="Times New Roman"/>
          </w:rPr>
          <w:delText>any act or omission</w:delText>
        </w:r>
      </w:del>
      <w:ins w:id="10" w:author="Kluge, Shauna" w:date="2021-02-26T09:03:00Z">
        <w:r w:rsidR="00F15E1A" w:rsidRPr="16C8AE9C">
          <w:rPr>
            <w:rFonts w:eastAsia="Times New Roman"/>
          </w:rPr>
          <w:t>(1) any negligent act or willful misconduct, (2) any criminal act, (3) the Contractor’s failure to provide information required under this Contract that results in a penalty or sanction upon the State, or (4) the Contractor’s breach of fiduciary duties under ERISA</w:t>
        </w:r>
      </w:ins>
      <w:r w:rsidRPr="16C8AE9C">
        <w:rPr>
          <w:rFonts w:eastAsia="Times New Roman"/>
        </w:rPr>
        <w:t xml:space="preserve"> of the Contractor and/or its subcontractors, if any, in the performance of this Contract. T</w:t>
      </w:r>
      <w:r w:rsidR="003E024F" w:rsidRPr="16C8AE9C">
        <w:rPr>
          <w:rFonts w:eastAsia="Times New Roman"/>
        </w:rPr>
        <w:t xml:space="preserve">he State will not provide </w:t>
      </w:r>
      <w:r w:rsidRPr="16C8AE9C">
        <w:rPr>
          <w:rFonts w:eastAsia="Times New Roman"/>
        </w:rPr>
        <w:t>indemnification to the Contractor.</w:t>
      </w:r>
    </w:p>
    <w:p w14:paraId="59FE4446" w14:textId="77777777" w:rsidR="006E4F58" w:rsidRPr="00F77C80" w:rsidRDefault="006E4F58" w:rsidP="00F77C80">
      <w:pPr>
        <w:spacing w:after="0" w:line="240" w:lineRule="auto"/>
        <w:jc w:val="both"/>
        <w:rPr>
          <w:rFonts w:eastAsia="Times New Roman" w:cstheme="minorHAnsi"/>
        </w:rPr>
      </w:pPr>
    </w:p>
    <w:p w14:paraId="0A8E1384" w14:textId="589C600B" w:rsidR="006E4F58" w:rsidRPr="00F77C80" w:rsidRDefault="006E4F58" w:rsidP="00F77C80">
      <w:pPr>
        <w:pStyle w:val="NoSpacing"/>
        <w:jc w:val="both"/>
        <w:rPr>
          <w:rFonts w:cstheme="minorHAnsi"/>
          <w:b/>
          <w:bCs/>
        </w:rPr>
      </w:pPr>
      <w:r w:rsidRPr="00F77C80">
        <w:rPr>
          <w:rFonts w:cstheme="minorHAnsi"/>
          <w:b/>
        </w:rPr>
        <w:t>25.  Independent Contractor; Workers’ Compensation Insurance.</w:t>
      </w:r>
      <w:r w:rsidR="00D574E0" w:rsidRPr="00F77C80">
        <w:rPr>
          <w:rFonts w:cstheme="minorHAnsi"/>
        </w:rPr>
        <w:t xml:space="preserve">  </w:t>
      </w:r>
      <w:r w:rsidRPr="00F77C80">
        <w:rPr>
          <w:rFonts w:cstheme="minorHAnsi"/>
        </w:rPr>
        <w:t xml:space="preserve">The Contractor is performing as an independent entity under this Contract. No part of this Contract shall be construed to represent the creation of an employment, agency, </w:t>
      </w:r>
      <w:r w:rsidR="00990F50" w:rsidRPr="00F77C80">
        <w:rPr>
          <w:rFonts w:cstheme="minorHAnsi"/>
        </w:rPr>
        <w:t>partnership,</w:t>
      </w:r>
      <w:r w:rsidRPr="00F77C80">
        <w:rPr>
          <w:rFonts w:cstheme="minorHAnsi"/>
        </w:rPr>
        <w:t xml:space="preserve"> or joint venture agreement between the parties. Neither party will assume liability for any injury (including death) to any persons, or damage to any property, arising out of the acts or omissions of the agents, </w:t>
      </w:r>
      <w:r w:rsidR="00990F50" w:rsidRPr="00F77C80">
        <w:rPr>
          <w:rFonts w:cstheme="minorHAnsi"/>
        </w:rPr>
        <w:t>employees,</w:t>
      </w:r>
      <w:r w:rsidRPr="00F77C80">
        <w:rPr>
          <w:rFonts w:cstheme="minorHAnsi"/>
        </w:rPr>
        <w:t xml:space="preserve"> or subcontractors of the other party. The Contractor shall provide all necessary unemployment and workers’ compensation insurance for the Contractor’s employees, and shall provide the State with a Certificate of Insurance evidencing such coverage prior to starting work under this Contract.</w:t>
      </w:r>
    </w:p>
    <w:p w14:paraId="47FC8D3D" w14:textId="77777777" w:rsidR="00657CD7" w:rsidRPr="00F77C80" w:rsidRDefault="00657CD7" w:rsidP="00F77C80">
      <w:pPr>
        <w:spacing w:line="240" w:lineRule="auto"/>
        <w:jc w:val="both"/>
        <w:rPr>
          <w:rFonts w:eastAsia="Times New Roman" w:cstheme="minorHAnsi"/>
          <w:b/>
        </w:rPr>
      </w:pPr>
    </w:p>
    <w:p w14:paraId="516FB822" w14:textId="0E25A10F" w:rsidR="00657CD7" w:rsidRPr="00F77C80" w:rsidRDefault="00657CD7" w:rsidP="00F77C80">
      <w:pPr>
        <w:spacing w:line="240" w:lineRule="auto"/>
        <w:jc w:val="both"/>
        <w:rPr>
          <w:rFonts w:cstheme="minorHAnsi"/>
          <w:b/>
          <w:bCs/>
        </w:rPr>
      </w:pPr>
      <w:r w:rsidRPr="00F77C80">
        <w:rPr>
          <w:rFonts w:eastAsia="Times New Roman" w:cstheme="minorHAnsi"/>
          <w:b/>
        </w:rPr>
        <w:t xml:space="preserve">26. </w:t>
      </w:r>
      <w:r w:rsidRPr="00F77C80">
        <w:rPr>
          <w:rFonts w:cstheme="minorHAnsi"/>
          <w:b/>
          <w:bCs/>
        </w:rPr>
        <w:t>Indiana Veteran Owned Small Business Enterprise Compliance</w:t>
      </w:r>
      <w:r w:rsidRPr="00F77C80">
        <w:rPr>
          <w:rFonts w:cstheme="minorHAnsi"/>
        </w:rPr>
        <w:t>.  Award of this Contract was based, in part, on the Indiana Veteran Owned Small Business Enterprise (“IVOSB”) participation plan, as detailed in the IVOSB Subcontractor Commitment Form, commonly referred to as “Attachment A-1” in the procurement documentation and incorporated by reference herein. Therefore, any changes to this information during the Contract term must be approved by IDOA’s IVOSB Division (“IVOSB Division”) and may require an amendment. It is the State’s expectation that the Contractor will meet the subcontractor commitments during the Contract term. The following certified IVOSB subcontractor(s) will be participating in this Contract:</w:t>
      </w:r>
      <w:r w:rsidRPr="00F77C80">
        <w:rPr>
          <w:rFonts w:cstheme="minorHAnsi"/>
          <w:b/>
        </w:rPr>
        <w:t xml:space="preserve"> [Add additional IVOSBs using the same format.]</w:t>
      </w:r>
      <w:r w:rsidRPr="00F77C80">
        <w:rPr>
          <w:rFonts w:cstheme="minorHAnsi"/>
        </w:rPr>
        <w:t xml:space="preserve"> </w:t>
      </w:r>
      <w:r w:rsidRPr="00F77C80">
        <w:rPr>
          <w:rFonts w:eastAsia="Calibri" w:cstheme="minorHAnsi"/>
          <w:color w:val="000000"/>
        </w:rPr>
        <w:t xml:space="preserve"> </w:t>
      </w:r>
    </w:p>
    <w:p w14:paraId="45F7BE80" w14:textId="77777777" w:rsidR="00657CD7" w:rsidRPr="00F77C80" w:rsidRDefault="00657CD7" w:rsidP="00F77C80">
      <w:pPr>
        <w:autoSpaceDE w:val="0"/>
        <w:autoSpaceDN w:val="0"/>
        <w:spacing w:after="0" w:line="240" w:lineRule="auto"/>
        <w:jc w:val="both"/>
        <w:rPr>
          <w:rFonts w:eastAsia="Calibri" w:cstheme="minorHAnsi"/>
          <w:color w:val="000000"/>
          <w:sz w:val="16"/>
          <w:szCs w:val="16"/>
        </w:rPr>
      </w:pPr>
      <w:r w:rsidRPr="00F77C80">
        <w:rPr>
          <w:rFonts w:eastAsia="Calibri" w:cstheme="minorHAnsi"/>
          <w:color w:val="000000"/>
          <w:sz w:val="16"/>
          <w:szCs w:val="16"/>
        </w:rPr>
        <w:t xml:space="preserve">IVOSB       </w:t>
      </w:r>
      <w:r w:rsidRPr="00F77C80">
        <w:rPr>
          <w:rFonts w:eastAsia="Calibri" w:cstheme="minorHAnsi"/>
          <w:color w:val="000000"/>
          <w:sz w:val="16"/>
          <w:szCs w:val="16"/>
        </w:rPr>
        <w:tab/>
        <w:t xml:space="preserve">COMPANY NAME </w:t>
      </w:r>
      <w:r w:rsidRPr="00F77C80">
        <w:rPr>
          <w:rFonts w:eastAsia="Calibri" w:cstheme="minorHAnsi"/>
          <w:color w:val="000000"/>
          <w:sz w:val="16"/>
          <w:szCs w:val="16"/>
        </w:rPr>
        <w:tab/>
      </w:r>
      <w:r w:rsidRPr="00F77C80">
        <w:rPr>
          <w:rFonts w:eastAsia="Calibri" w:cstheme="minorHAnsi"/>
          <w:color w:val="000000"/>
          <w:sz w:val="16"/>
          <w:szCs w:val="16"/>
        </w:rPr>
        <w:tab/>
        <w:t xml:space="preserve">PHONE </w:t>
      </w:r>
      <w:r w:rsidRPr="00F77C80">
        <w:rPr>
          <w:rFonts w:eastAsia="Calibri" w:cstheme="minorHAnsi"/>
          <w:color w:val="000000"/>
          <w:sz w:val="16"/>
          <w:szCs w:val="16"/>
        </w:rPr>
        <w:tab/>
      </w:r>
      <w:r w:rsidRPr="00F77C80">
        <w:rPr>
          <w:rFonts w:eastAsia="Calibri" w:cstheme="minorHAnsi"/>
          <w:color w:val="000000"/>
          <w:sz w:val="16"/>
          <w:szCs w:val="16"/>
        </w:rPr>
        <w:tab/>
        <w:t>EMAIL OF CONTACT PERSON</w:t>
      </w:r>
      <w:r w:rsidRPr="00F77C80">
        <w:rPr>
          <w:rFonts w:eastAsia="Calibri" w:cstheme="minorHAnsi"/>
          <w:color w:val="000000"/>
          <w:sz w:val="16"/>
          <w:szCs w:val="16"/>
        </w:rPr>
        <w:tab/>
      </w:r>
      <w:r w:rsidRPr="00F77C80">
        <w:rPr>
          <w:rFonts w:eastAsia="Calibri" w:cstheme="minorHAnsi"/>
          <w:color w:val="000000"/>
          <w:sz w:val="16"/>
          <w:szCs w:val="16"/>
        </w:rPr>
        <w:tab/>
        <w:t>PERCENT</w:t>
      </w:r>
    </w:p>
    <w:p w14:paraId="4C541FA6" w14:textId="77777777" w:rsidR="00657CD7" w:rsidRPr="00F77C80" w:rsidRDefault="00657CD7" w:rsidP="00F77C80">
      <w:pPr>
        <w:autoSpaceDE w:val="0"/>
        <w:autoSpaceDN w:val="0"/>
        <w:spacing w:after="0" w:line="240" w:lineRule="auto"/>
        <w:jc w:val="both"/>
        <w:rPr>
          <w:rFonts w:eastAsia="Calibri" w:cstheme="minorHAnsi"/>
          <w:color w:val="000000"/>
          <w:sz w:val="15"/>
          <w:szCs w:val="15"/>
        </w:rPr>
      </w:pPr>
      <w:r w:rsidRPr="00F77C80">
        <w:rPr>
          <w:rFonts w:eastAsia="Calibri" w:cstheme="minorHAnsi"/>
          <w:color w:val="000000"/>
          <w:sz w:val="15"/>
          <w:szCs w:val="15"/>
        </w:rPr>
        <w:t xml:space="preserve"> </w:t>
      </w:r>
    </w:p>
    <w:p w14:paraId="524EF367" w14:textId="77777777" w:rsidR="00657CD7" w:rsidRPr="00F77C80" w:rsidRDefault="00657CD7" w:rsidP="00F77C80">
      <w:pPr>
        <w:autoSpaceDE w:val="0"/>
        <w:autoSpaceDN w:val="0"/>
        <w:spacing w:after="0" w:line="240" w:lineRule="auto"/>
        <w:jc w:val="both"/>
        <w:rPr>
          <w:rFonts w:eastAsia="Calibri" w:cstheme="minorHAnsi"/>
          <w:i/>
          <w:color w:val="000000"/>
        </w:rPr>
      </w:pPr>
      <w:r w:rsidRPr="00F77C80">
        <w:rPr>
          <w:rFonts w:eastAsia="Calibri" w:cstheme="minorHAnsi"/>
          <w:i/>
          <w:color w:val="000000"/>
        </w:rPr>
        <w:t>___________________________________________________________________________________</w:t>
      </w:r>
    </w:p>
    <w:p w14:paraId="39DC96ED" w14:textId="77777777" w:rsidR="00657CD7" w:rsidRPr="00F77C80" w:rsidRDefault="00657CD7" w:rsidP="00F77C80">
      <w:pPr>
        <w:autoSpaceDE w:val="0"/>
        <w:autoSpaceDN w:val="0"/>
        <w:spacing w:after="0" w:line="240" w:lineRule="auto"/>
        <w:jc w:val="both"/>
        <w:rPr>
          <w:rFonts w:eastAsia="Calibri" w:cstheme="minorHAnsi"/>
          <w:i/>
          <w:color w:val="000000"/>
        </w:rPr>
      </w:pPr>
    </w:p>
    <w:p w14:paraId="5E96DA23" w14:textId="77777777" w:rsidR="00657CD7" w:rsidRPr="00F77C80" w:rsidRDefault="00657CD7" w:rsidP="00F77C80">
      <w:pPr>
        <w:autoSpaceDE w:val="0"/>
        <w:autoSpaceDN w:val="0"/>
        <w:spacing w:after="0" w:line="240" w:lineRule="auto"/>
        <w:jc w:val="both"/>
        <w:rPr>
          <w:rFonts w:eastAsia="Calibri" w:cstheme="minorHAnsi"/>
          <w:i/>
          <w:color w:val="000000"/>
        </w:rPr>
      </w:pPr>
      <w:r w:rsidRPr="00F77C80">
        <w:rPr>
          <w:rFonts w:eastAsia="Calibri" w:cstheme="minorHAnsi"/>
          <w:i/>
          <w:color w:val="000000"/>
        </w:rPr>
        <w:t xml:space="preserve">Briefly describe the IVOSB service(s)/product(s) to be provided under this Contract and include the estimated date(s) for utilization during the Contract term: </w:t>
      </w:r>
    </w:p>
    <w:p w14:paraId="5C3B5AF6" w14:textId="77777777" w:rsidR="00657CD7" w:rsidRPr="00F77C80" w:rsidRDefault="00657CD7" w:rsidP="00F77C80">
      <w:pPr>
        <w:autoSpaceDE w:val="0"/>
        <w:autoSpaceDN w:val="0"/>
        <w:spacing w:after="0" w:line="240" w:lineRule="auto"/>
        <w:jc w:val="both"/>
        <w:rPr>
          <w:rFonts w:eastAsia="Calibri" w:cstheme="minorHAnsi"/>
          <w:i/>
          <w:color w:val="000000"/>
        </w:rPr>
      </w:pPr>
    </w:p>
    <w:p w14:paraId="6C1D7EEF" w14:textId="77777777" w:rsidR="00657CD7" w:rsidRPr="00F77C80" w:rsidRDefault="00657CD7" w:rsidP="00F77C80">
      <w:pPr>
        <w:autoSpaceDE w:val="0"/>
        <w:autoSpaceDN w:val="0"/>
        <w:spacing w:after="0" w:line="240" w:lineRule="auto"/>
        <w:jc w:val="both"/>
        <w:rPr>
          <w:rFonts w:eastAsia="Calibri" w:cstheme="minorHAnsi"/>
          <w:i/>
          <w:color w:val="000000"/>
        </w:rPr>
      </w:pPr>
      <w:r w:rsidRPr="00F77C80">
        <w:rPr>
          <w:rFonts w:eastAsia="Calibri" w:cstheme="minorHAnsi"/>
          <w:i/>
          <w:color w:val="000000"/>
        </w:rPr>
        <w:t>_____________________________________________________________________________________</w:t>
      </w:r>
    </w:p>
    <w:p w14:paraId="429B826C" w14:textId="77777777" w:rsidR="00657CD7" w:rsidRPr="00F77C80" w:rsidRDefault="00657CD7" w:rsidP="00F77C80">
      <w:pPr>
        <w:autoSpaceDE w:val="0"/>
        <w:autoSpaceDN w:val="0"/>
        <w:spacing w:after="0" w:line="240" w:lineRule="auto"/>
        <w:jc w:val="both"/>
        <w:rPr>
          <w:rFonts w:eastAsia="Calibri" w:cstheme="minorHAnsi"/>
          <w:i/>
          <w:color w:val="000000"/>
        </w:rPr>
      </w:pPr>
    </w:p>
    <w:p w14:paraId="62E73CC7" w14:textId="77777777" w:rsidR="00657CD7" w:rsidRPr="00F77C80" w:rsidRDefault="00657CD7" w:rsidP="00F77C80">
      <w:pPr>
        <w:autoSpaceDE w:val="0"/>
        <w:autoSpaceDN w:val="0"/>
        <w:spacing w:after="0" w:line="240" w:lineRule="auto"/>
        <w:jc w:val="both"/>
        <w:rPr>
          <w:rFonts w:eastAsia="Calibri" w:cstheme="minorHAnsi"/>
          <w:i/>
          <w:color w:val="000000"/>
        </w:rPr>
      </w:pPr>
      <w:r w:rsidRPr="00F77C80">
        <w:rPr>
          <w:rFonts w:eastAsia="Calibri" w:cstheme="minorHAnsi"/>
          <w:i/>
          <w:color w:val="000000"/>
        </w:rPr>
        <w:t>_____________________________________________________________________________________</w:t>
      </w:r>
    </w:p>
    <w:p w14:paraId="5C138C70" w14:textId="77777777" w:rsidR="00657CD7" w:rsidRPr="00F77C80" w:rsidRDefault="00657CD7" w:rsidP="00F77C80">
      <w:pPr>
        <w:autoSpaceDE w:val="0"/>
        <w:autoSpaceDN w:val="0"/>
        <w:spacing w:after="0" w:line="240" w:lineRule="auto"/>
        <w:jc w:val="both"/>
        <w:rPr>
          <w:rFonts w:eastAsia="Calibri" w:cstheme="minorHAnsi"/>
          <w:i/>
          <w:color w:val="000000"/>
        </w:rPr>
      </w:pPr>
    </w:p>
    <w:p w14:paraId="74FF7EF9" w14:textId="77777777" w:rsidR="00657CD7" w:rsidRPr="00F77C80" w:rsidRDefault="00657CD7" w:rsidP="00F77C80">
      <w:pPr>
        <w:pStyle w:val="NoSpacing"/>
        <w:jc w:val="both"/>
        <w:rPr>
          <w:rFonts w:cstheme="minorHAnsi"/>
        </w:rPr>
      </w:pPr>
      <w:r w:rsidRPr="00F77C80">
        <w:rPr>
          <w:rFonts w:cstheme="minorHAnsi"/>
        </w:rPr>
        <w:lastRenderedPageBreak/>
        <w:t xml:space="preserve">A copy of each subcontractor agreement must be submitted to the IVOSB Division within thirty (30) days of the effective date of this Contract. The subcontractor agreements may be uploaded into Pay Audit (Indiana’s subcontractor payment auditing system), emailed to </w:t>
      </w:r>
      <w:hyperlink r:id="rId12" w:history="1">
        <w:r w:rsidRPr="00F77C80">
          <w:rPr>
            <w:rStyle w:val="Hyperlink"/>
            <w:rFonts w:cstheme="minorHAnsi"/>
          </w:rPr>
          <w:t>IndianaVeteransPreference@idoa.IN.gov</w:t>
        </w:r>
      </w:hyperlink>
      <w:r w:rsidRPr="00F77C80">
        <w:rPr>
          <w:rFonts w:cstheme="minorHAnsi"/>
        </w:rPr>
        <w:t xml:space="preserve">, or mailed to IDOA, 402 W. Washington Street, Room W-478, Indianapolis, IN 46204. Failure to provide a copy of any subcontractor agreement may be deemed a violation of the rules governing IVOSB procurement and may result in sanctions allowable under 25 IAC 9-5-2. Requests for changes must be submitted to </w:t>
      </w:r>
      <w:r w:rsidRPr="00F77C80">
        <w:rPr>
          <w:rStyle w:val="Hyperlink"/>
          <w:rFonts w:cstheme="minorHAnsi"/>
        </w:rPr>
        <w:t xml:space="preserve"> </w:t>
      </w:r>
      <w:hyperlink r:id="rId13" w:history="1">
        <w:r w:rsidRPr="00F77C80">
          <w:rPr>
            <w:rStyle w:val="Hyperlink"/>
            <w:rFonts w:cstheme="minorHAnsi"/>
          </w:rPr>
          <w:t>IndianaVeteransPreference@idoa.IN.gov</w:t>
        </w:r>
      </w:hyperlink>
      <w:r w:rsidRPr="00F77C80">
        <w:rPr>
          <w:rFonts w:cstheme="minorHAnsi"/>
        </w:rPr>
        <w:t xml:space="preserve"> for review and approval before changing the participation plan submitted in connection with this Contract. </w:t>
      </w:r>
    </w:p>
    <w:p w14:paraId="08B711F1" w14:textId="77777777" w:rsidR="00657CD7" w:rsidRPr="00F77C80" w:rsidRDefault="00657CD7" w:rsidP="00F77C80">
      <w:pPr>
        <w:pStyle w:val="NoSpacing"/>
        <w:jc w:val="both"/>
        <w:rPr>
          <w:rFonts w:cstheme="minorHAnsi"/>
        </w:rPr>
      </w:pPr>
    </w:p>
    <w:p w14:paraId="72380B36" w14:textId="77777777" w:rsidR="00657CD7" w:rsidRPr="00F77C80" w:rsidRDefault="00657CD7" w:rsidP="00F77C80">
      <w:pPr>
        <w:spacing w:after="0" w:line="240" w:lineRule="auto"/>
        <w:jc w:val="both"/>
        <w:rPr>
          <w:rFonts w:cstheme="minorHAnsi"/>
        </w:rPr>
      </w:pPr>
      <w:r w:rsidRPr="00F77C80">
        <w:rPr>
          <w:rFonts w:cstheme="minorHAnsi"/>
        </w:rPr>
        <w:t xml:space="preserve">The Contractor shall report payments made to certified IVOSB subcontractors under this Contract on a monthly basis using Pay Audit. The Contractor shall notify subcontractors that they must confirm payments received from the Contractor in Pay Audit. The Pay Audit system can be accessed on the IDOA webpage at: </w:t>
      </w:r>
      <w:hyperlink r:id="rId14" w:history="1">
        <w:r w:rsidRPr="00F77C80">
          <w:rPr>
            <w:rStyle w:val="Hyperlink"/>
            <w:rFonts w:cstheme="minorHAnsi"/>
          </w:rPr>
          <w:t>www.in.gov/idoa/mwbe/payaudit.htm</w:t>
        </w:r>
      </w:hyperlink>
      <w:r w:rsidRPr="00F77C80">
        <w:rPr>
          <w:rFonts w:cstheme="minorHAnsi"/>
          <w:color w:val="000000"/>
        </w:rPr>
        <w:t xml:space="preserve">. </w:t>
      </w:r>
      <w:r w:rsidRPr="00F77C80">
        <w:rPr>
          <w:rFonts w:cstheme="minorHAnsi"/>
        </w:rPr>
        <w:t xml:space="preserve"> The Contractor may also be required to report IVOSB certified subcontractor payments directly to the IVOSB Division, as reasonably requested and in the format required by the IVOSB Division.</w:t>
      </w:r>
    </w:p>
    <w:p w14:paraId="6B130D73" w14:textId="77777777" w:rsidR="00657CD7" w:rsidRPr="00F77C80" w:rsidRDefault="00657CD7" w:rsidP="00F77C80">
      <w:pPr>
        <w:spacing w:after="0" w:line="240" w:lineRule="auto"/>
        <w:jc w:val="both"/>
        <w:rPr>
          <w:rFonts w:cstheme="minorHAnsi"/>
        </w:rPr>
      </w:pPr>
    </w:p>
    <w:p w14:paraId="54F7F847" w14:textId="77777777" w:rsidR="00657CD7" w:rsidRPr="00F77C80" w:rsidRDefault="00657CD7" w:rsidP="00F77C80">
      <w:pPr>
        <w:spacing w:line="240" w:lineRule="auto"/>
        <w:jc w:val="both"/>
        <w:rPr>
          <w:rFonts w:cstheme="minorHAnsi"/>
        </w:rPr>
      </w:pPr>
      <w:r w:rsidRPr="00F77C80">
        <w:rPr>
          <w:rFonts w:cstheme="minorHAnsi"/>
        </w:rPr>
        <w:t>The Contractor’s failure to comply with the provisions in this clause may be considered a material breach of the Contract.</w:t>
      </w:r>
    </w:p>
    <w:p w14:paraId="6849A88C" w14:textId="229EE12F" w:rsidR="004D718B" w:rsidRPr="00F77C80" w:rsidRDefault="004D718B" w:rsidP="00D71B1A">
      <w:pPr>
        <w:spacing w:line="240" w:lineRule="auto"/>
        <w:jc w:val="both"/>
        <w:rPr>
          <w:rFonts w:cstheme="minorHAnsi"/>
        </w:rPr>
      </w:pPr>
      <w:r w:rsidRPr="00F77C80">
        <w:rPr>
          <w:rFonts w:cstheme="minorHAnsi"/>
          <w:b/>
          <w:bCs/>
        </w:rPr>
        <w:t xml:space="preserve">27.  Information Technology Enterprise Architecture Requirements. </w:t>
      </w:r>
      <w:r w:rsidRPr="00F77C80">
        <w:rPr>
          <w:rFonts w:cstheme="minorHAnsi"/>
        </w:rPr>
        <w:t xml:space="preserve"> If this Contract involves information technology-related products or services, the Contractor agrees that all such products or services are compatible with any of the technology standards found at </w:t>
      </w:r>
      <w:hyperlink r:id="rId15" w:history="1">
        <w:r w:rsidRPr="00F77C80">
          <w:rPr>
            <w:rStyle w:val="Hyperlink"/>
            <w:rFonts w:cstheme="minorHAnsi"/>
          </w:rPr>
          <w:t>https://www.in.gov/iot/2394.htm</w:t>
        </w:r>
      </w:hyperlink>
      <w:r w:rsidRPr="00F77C80">
        <w:rPr>
          <w:rFonts w:cstheme="minorHAnsi"/>
        </w:rPr>
        <w:t xml:space="preserve"> that are applicable, including the assistive technology standard.  The State may terminate this Contract for default if the terms of this paragraph are breached.</w:t>
      </w:r>
    </w:p>
    <w:p w14:paraId="3CF9CFAB" w14:textId="19D975AC" w:rsidR="006E4F58" w:rsidRPr="00F77C80" w:rsidRDefault="006E4F58" w:rsidP="00F77C80">
      <w:pPr>
        <w:widowControl w:val="0"/>
        <w:spacing w:after="0" w:line="240" w:lineRule="auto"/>
        <w:jc w:val="both"/>
        <w:rPr>
          <w:rFonts w:eastAsia="Times New Roman" w:cstheme="minorHAnsi"/>
          <w:snapToGrid w:val="0"/>
        </w:rPr>
      </w:pPr>
      <w:r w:rsidRPr="00F77C80">
        <w:rPr>
          <w:rFonts w:eastAsia="Times New Roman" w:cstheme="minorHAnsi"/>
          <w:b/>
          <w:snapToGrid w:val="0"/>
        </w:rPr>
        <w:t>2</w:t>
      </w:r>
      <w:r w:rsidR="00657CD7" w:rsidRPr="00F77C80">
        <w:rPr>
          <w:rFonts w:eastAsia="Times New Roman" w:cstheme="minorHAnsi"/>
          <w:b/>
          <w:snapToGrid w:val="0"/>
        </w:rPr>
        <w:t>8</w:t>
      </w:r>
      <w:r w:rsidRPr="00F77C80">
        <w:rPr>
          <w:rFonts w:eastAsia="Times New Roman" w:cstheme="minorHAnsi"/>
          <w:b/>
          <w:snapToGrid w:val="0"/>
        </w:rPr>
        <w:t>.  Insurance.</w:t>
      </w:r>
      <w:r w:rsidRPr="00F77C80">
        <w:rPr>
          <w:rFonts w:eastAsia="Times New Roman" w:cstheme="minorHAnsi"/>
          <w:snapToGrid w:val="0"/>
        </w:rPr>
        <w:t xml:space="preserve">  </w:t>
      </w:r>
    </w:p>
    <w:p w14:paraId="56A0A2D8" w14:textId="78DE52C4" w:rsidR="00D515C5" w:rsidRPr="00F77C80" w:rsidRDefault="00D515C5" w:rsidP="00C93F29">
      <w:pPr>
        <w:pStyle w:val="NoSpacing"/>
        <w:ind w:left="720" w:hanging="360"/>
        <w:jc w:val="both"/>
        <w:rPr>
          <w:rFonts w:cstheme="minorHAnsi"/>
        </w:rPr>
      </w:pPr>
      <w:r w:rsidRPr="00F77C80">
        <w:rPr>
          <w:rFonts w:cstheme="minorHAnsi"/>
        </w:rPr>
        <w:t>A.  The Contractor and</w:t>
      </w:r>
      <w:r w:rsidRPr="00F77C80">
        <w:rPr>
          <w:rFonts w:cstheme="minorHAnsi"/>
          <w:spacing w:val="-2"/>
        </w:rPr>
        <w:t xml:space="preserve"> </w:t>
      </w:r>
      <w:r w:rsidRPr="00F77C80">
        <w:rPr>
          <w:rFonts w:cstheme="minorHAnsi"/>
        </w:rPr>
        <w:t>its</w:t>
      </w:r>
      <w:r w:rsidRPr="00F77C80">
        <w:rPr>
          <w:rFonts w:cstheme="minorHAnsi"/>
          <w:spacing w:val="2"/>
        </w:rPr>
        <w:t xml:space="preserve"> </w:t>
      </w:r>
      <w:r w:rsidRPr="00F77C80">
        <w:rPr>
          <w:rFonts w:cstheme="minorHAnsi"/>
        </w:rPr>
        <w:t>subcontractors</w:t>
      </w:r>
      <w:r w:rsidRPr="00F77C80">
        <w:rPr>
          <w:rFonts w:cstheme="minorHAnsi"/>
          <w:spacing w:val="-2"/>
        </w:rPr>
        <w:t xml:space="preserve"> </w:t>
      </w:r>
      <w:r w:rsidRPr="00F77C80">
        <w:rPr>
          <w:rFonts w:cstheme="minorHAnsi"/>
        </w:rPr>
        <w:t>(if any) shall</w:t>
      </w:r>
      <w:r w:rsidRPr="00F77C80">
        <w:rPr>
          <w:rFonts w:cstheme="minorHAnsi"/>
          <w:spacing w:val="-2"/>
        </w:rPr>
        <w:t xml:space="preserve"> </w:t>
      </w:r>
      <w:r w:rsidRPr="00F77C80">
        <w:rPr>
          <w:rFonts w:cstheme="minorHAnsi"/>
        </w:rPr>
        <w:t>secure</w:t>
      </w:r>
      <w:r w:rsidRPr="00F77C80">
        <w:rPr>
          <w:rFonts w:cstheme="minorHAnsi"/>
          <w:spacing w:val="-2"/>
        </w:rPr>
        <w:t xml:space="preserve"> </w:t>
      </w:r>
      <w:r w:rsidRPr="00F77C80">
        <w:rPr>
          <w:rFonts w:cstheme="minorHAnsi"/>
        </w:rPr>
        <w:t>and keep</w:t>
      </w:r>
      <w:r w:rsidRPr="00F77C80">
        <w:rPr>
          <w:rFonts w:cstheme="minorHAnsi"/>
          <w:spacing w:val="-3"/>
        </w:rPr>
        <w:t xml:space="preserve"> </w:t>
      </w:r>
      <w:r w:rsidRPr="00F77C80">
        <w:rPr>
          <w:rFonts w:cstheme="minorHAnsi"/>
        </w:rPr>
        <w:t>in force</w:t>
      </w:r>
      <w:r w:rsidRPr="00F77C80">
        <w:rPr>
          <w:rFonts w:cstheme="minorHAnsi"/>
          <w:spacing w:val="-2"/>
        </w:rPr>
        <w:t xml:space="preserve"> </w:t>
      </w:r>
      <w:r w:rsidRPr="00F77C80">
        <w:rPr>
          <w:rFonts w:cstheme="minorHAnsi"/>
        </w:rPr>
        <w:t>during</w:t>
      </w:r>
      <w:r w:rsidRPr="00F77C80">
        <w:rPr>
          <w:rFonts w:cstheme="minorHAnsi"/>
          <w:spacing w:val="-3"/>
        </w:rPr>
        <w:t xml:space="preserve"> </w:t>
      </w:r>
      <w:r w:rsidRPr="00F77C80">
        <w:rPr>
          <w:rFonts w:cstheme="minorHAnsi"/>
        </w:rPr>
        <w:t>the term</w:t>
      </w:r>
      <w:r w:rsidRPr="00F77C80">
        <w:rPr>
          <w:rFonts w:cstheme="minorHAnsi"/>
          <w:spacing w:val="-4"/>
        </w:rPr>
        <w:t xml:space="preserve"> </w:t>
      </w:r>
      <w:r w:rsidRPr="00F77C80">
        <w:rPr>
          <w:rFonts w:cstheme="minorHAnsi"/>
        </w:rPr>
        <w:t>of this Contract</w:t>
      </w:r>
      <w:r w:rsidRPr="00F77C80">
        <w:rPr>
          <w:rFonts w:cstheme="minorHAnsi"/>
          <w:spacing w:val="-2"/>
        </w:rPr>
        <w:t xml:space="preserve"> </w:t>
      </w:r>
      <w:r w:rsidRPr="00F77C80">
        <w:rPr>
          <w:rFonts w:cstheme="minorHAnsi"/>
        </w:rPr>
        <w:t>the</w:t>
      </w:r>
      <w:r w:rsidRPr="00F77C80">
        <w:rPr>
          <w:rFonts w:cstheme="minorHAnsi"/>
          <w:spacing w:val="-2"/>
        </w:rPr>
        <w:t xml:space="preserve"> </w:t>
      </w:r>
      <w:r w:rsidRPr="00F77C80">
        <w:rPr>
          <w:rFonts w:cstheme="minorHAnsi"/>
        </w:rPr>
        <w:t>following</w:t>
      </w:r>
      <w:r w:rsidRPr="00F77C80">
        <w:rPr>
          <w:rFonts w:cstheme="minorHAnsi"/>
          <w:spacing w:val="-3"/>
        </w:rPr>
        <w:t xml:space="preserve"> </w:t>
      </w:r>
      <w:r w:rsidRPr="00F77C80">
        <w:rPr>
          <w:rFonts w:cstheme="minorHAnsi"/>
        </w:rPr>
        <w:t>insurance coverages</w:t>
      </w:r>
      <w:r w:rsidRPr="00F77C80">
        <w:rPr>
          <w:rFonts w:cstheme="minorHAnsi"/>
          <w:spacing w:val="-2"/>
        </w:rPr>
        <w:t xml:space="preserve"> </w:t>
      </w:r>
      <w:r w:rsidRPr="00F77C80">
        <w:rPr>
          <w:rFonts w:cstheme="minorHAnsi"/>
        </w:rPr>
        <w:t>(if applicable) covering</w:t>
      </w:r>
      <w:r w:rsidRPr="00F77C80">
        <w:rPr>
          <w:rFonts w:cstheme="minorHAnsi"/>
          <w:spacing w:val="-3"/>
        </w:rPr>
        <w:t xml:space="preserve"> </w:t>
      </w:r>
      <w:r w:rsidRPr="00F77C80">
        <w:rPr>
          <w:rFonts w:cstheme="minorHAnsi"/>
        </w:rPr>
        <w:t>the Contractor for any</w:t>
      </w:r>
      <w:r w:rsidRPr="00F77C80">
        <w:rPr>
          <w:rFonts w:cstheme="minorHAnsi"/>
          <w:spacing w:val="-2"/>
        </w:rPr>
        <w:t xml:space="preserve"> </w:t>
      </w:r>
      <w:r w:rsidRPr="00F77C80">
        <w:rPr>
          <w:rFonts w:cstheme="minorHAnsi"/>
        </w:rPr>
        <w:t xml:space="preserve">and </w:t>
      </w:r>
      <w:r w:rsidRPr="00F77C80">
        <w:rPr>
          <w:rFonts w:cstheme="minorHAnsi"/>
          <w:spacing w:val="-2"/>
        </w:rPr>
        <w:t>all</w:t>
      </w:r>
      <w:r w:rsidRPr="00F77C80">
        <w:rPr>
          <w:rFonts w:cstheme="minorHAnsi"/>
          <w:spacing w:val="1"/>
        </w:rPr>
        <w:t xml:space="preserve"> </w:t>
      </w:r>
      <w:r w:rsidRPr="00F77C80">
        <w:rPr>
          <w:rFonts w:cstheme="minorHAnsi"/>
        </w:rPr>
        <w:t>claims of any</w:t>
      </w:r>
      <w:r w:rsidRPr="00F77C80">
        <w:rPr>
          <w:rFonts w:cstheme="minorHAnsi"/>
          <w:spacing w:val="-2"/>
        </w:rPr>
        <w:t xml:space="preserve"> </w:t>
      </w:r>
      <w:r w:rsidRPr="00F77C80">
        <w:rPr>
          <w:rFonts w:cstheme="minorHAnsi"/>
        </w:rPr>
        <w:t>nature which</w:t>
      </w:r>
      <w:r w:rsidRPr="00F77C80">
        <w:rPr>
          <w:rFonts w:cstheme="minorHAnsi"/>
          <w:spacing w:val="-2"/>
        </w:rPr>
        <w:t xml:space="preserve"> may </w:t>
      </w:r>
      <w:r w:rsidRPr="00F77C80">
        <w:rPr>
          <w:rFonts w:cstheme="minorHAnsi"/>
        </w:rPr>
        <w:t>in</w:t>
      </w:r>
      <w:r w:rsidRPr="00F77C80">
        <w:rPr>
          <w:rFonts w:cstheme="minorHAnsi"/>
          <w:spacing w:val="2"/>
        </w:rPr>
        <w:t xml:space="preserve"> </w:t>
      </w:r>
      <w:r w:rsidRPr="00F77C80">
        <w:rPr>
          <w:rFonts w:cstheme="minorHAnsi"/>
        </w:rPr>
        <w:t>any manner arise out</w:t>
      </w:r>
      <w:r w:rsidRPr="00F77C80">
        <w:rPr>
          <w:rFonts w:cstheme="minorHAnsi"/>
          <w:spacing w:val="1"/>
        </w:rPr>
        <w:t xml:space="preserve"> </w:t>
      </w:r>
      <w:r w:rsidRPr="00F77C80">
        <w:rPr>
          <w:rFonts w:cstheme="minorHAnsi"/>
          <w:spacing w:val="-2"/>
        </w:rPr>
        <w:t>of</w:t>
      </w:r>
      <w:r w:rsidRPr="00F77C80">
        <w:rPr>
          <w:rFonts w:cstheme="minorHAnsi"/>
        </w:rPr>
        <w:t xml:space="preserve"> or</w:t>
      </w:r>
      <w:r w:rsidRPr="00F77C80">
        <w:rPr>
          <w:rFonts w:cstheme="minorHAnsi"/>
          <w:spacing w:val="-2"/>
        </w:rPr>
        <w:t xml:space="preserve"> </w:t>
      </w:r>
      <w:r w:rsidRPr="00F77C80">
        <w:rPr>
          <w:rFonts w:cstheme="minorHAnsi"/>
        </w:rPr>
        <w:t>result</w:t>
      </w:r>
      <w:r w:rsidRPr="00F77C80">
        <w:rPr>
          <w:rFonts w:cstheme="minorHAnsi"/>
          <w:spacing w:val="-2"/>
        </w:rPr>
        <w:t xml:space="preserve"> </w:t>
      </w:r>
      <w:r w:rsidRPr="00F77C80">
        <w:rPr>
          <w:rFonts w:cstheme="minorHAnsi"/>
        </w:rPr>
        <w:t>from</w:t>
      </w:r>
      <w:r w:rsidRPr="00F77C80">
        <w:rPr>
          <w:rFonts w:cstheme="minorHAnsi"/>
          <w:spacing w:val="-4"/>
        </w:rPr>
        <w:t xml:space="preserve"> </w:t>
      </w:r>
      <w:r w:rsidRPr="00F77C80">
        <w:rPr>
          <w:rFonts w:cstheme="minorHAnsi"/>
        </w:rPr>
        <w:t>Contractor’s performance under this</w:t>
      </w:r>
      <w:r w:rsidRPr="00F77C80">
        <w:rPr>
          <w:rFonts w:cstheme="minorHAnsi"/>
          <w:spacing w:val="41"/>
        </w:rPr>
        <w:t xml:space="preserve"> </w:t>
      </w:r>
      <w:r w:rsidRPr="00F77C80">
        <w:rPr>
          <w:rFonts w:cstheme="minorHAnsi"/>
        </w:rPr>
        <w:t>Contract:</w:t>
      </w:r>
    </w:p>
    <w:p w14:paraId="6B941C7F" w14:textId="77777777" w:rsidR="00D515C5" w:rsidRPr="00F77C80" w:rsidRDefault="00D515C5" w:rsidP="00F77C80">
      <w:pPr>
        <w:widowControl w:val="0"/>
        <w:spacing w:before="10" w:after="0" w:line="240" w:lineRule="auto"/>
        <w:jc w:val="both"/>
        <w:rPr>
          <w:rFonts w:eastAsia="Times New Roman" w:cstheme="minorHAnsi"/>
          <w:sz w:val="21"/>
          <w:szCs w:val="21"/>
        </w:rPr>
      </w:pPr>
    </w:p>
    <w:p w14:paraId="2C1620C9" w14:textId="6242F644" w:rsidR="00D515C5" w:rsidRPr="00C93F29" w:rsidRDefault="00D515C5" w:rsidP="00FD57F8">
      <w:pPr>
        <w:pStyle w:val="ListParagraph"/>
        <w:widowControl w:val="0"/>
        <w:numPr>
          <w:ilvl w:val="0"/>
          <w:numId w:val="18"/>
        </w:numPr>
        <w:tabs>
          <w:tab w:val="left" w:pos="822"/>
        </w:tabs>
        <w:spacing w:after="0" w:line="240" w:lineRule="auto"/>
        <w:ind w:right="360"/>
        <w:jc w:val="both"/>
        <w:rPr>
          <w:rFonts w:cstheme="minorHAnsi"/>
        </w:rPr>
      </w:pPr>
      <w:r w:rsidRPr="00C93F29">
        <w:rPr>
          <w:rFonts w:eastAsia="Times New Roman" w:cstheme="minorHAnsi"/>
          <w:spacing w:val="-1"/>
        </w:rPr>
        <w:t>Commercial</w:t>
      </w:r>
      <w:r w:rsidRPr="00C93F29">
        <w:rPr>
          <w:rFonts w:eastAsia="Times New Roman" w:cstheme="minorHAnsi"/>
          <w:spacing w:val="1"/>
        </w:rPr>
        <w:t xml:space="preserve"> </w:t>
      </w:r>
      <w:r w:rsidRPr="00C93F29">
        <w:rPr>
          <w:rFonts w:eastAsia="Times New Roman" w:cstheme="minorHAnsi"/>
          <w:spacing w:val="-1"/>
        </w:rPr>
        <w:t>general</w:t>
      </w:r>
      <w:r w:rsidRPr="00C93F29">
        <w:rPr>
          <w:rFonts w:eastAsia="Times New Roman" w:cstheme="minorHAnsi"/>
          <w:spacing w:val="1"/>
        </w:rPr>
        <w:t xml:space="preserve"> </w:t>
      </w:r>
      <w:r w:rsidRPr="00C93F29">
        <w:rPr>
          <w:rFonts w:eastAsia="Times New Roman" w:cstheme="minorHAnsi"/>
          <w:spacing w:val="-2"/>
        </w:rPr>
        <w:t>liability,</w:t>
      </w:r>
      <w:r w:rsidRPr="00C93F29">
        <w:rPr>
          <w:rFonts w:eastAsia="Times New Roman" w:cstheme="minorHAnsi"/>
        </w:rPr>
        <w:t xml:space="preserve"> </w:t>
      </w:r>
      <w:r w:rsidRPr="00C93F29">
        <w:rPr>
          <w:rFonts w:eastAsia="Times New Roman" w:cstheme="minorHAnsi"/>
          <w:spacing w:val="-1"/>
        </w:rPr>
        <w:t>including</w:t>
      </w:r>
      <w:r w:rsidRPr="00C93F29">
        <w:rPr>
          <w:rFonts w:eastAsia="Times New Roman" w:cstheme="minorHAnsi"/>
          <w:spacing w:val="-3"/>
        </w:rPr>
        <w:t xml:space="preserve"> </w:t>
      </w:r>
      <w:r w:rsidRPr="00C93F29">
        <w:rPr>
          <w:rFonts w:eastAsia="Times New Roman" w:cstheme="minorHAnsi"/>
          <w:spacing w:val="-1"/>
        </w:rPr>
        <w:t>contractual</w:t>
      </w:r>
      <w:r w:rsidRPr="00C93F29">
        <w:rPr>
          <w:rFonts w:eastAsia="Times New Roman" w:cstheme="minorHAnsi"/>
          <w:spacing w:val="1"/>
        </w:rPr>
        <w:t xml:space="preserve"> </w:t>
      </w:r>
      <w:r w:rsidRPr="00C93F29">
        <w:rPr>
          <w:rFonts w:eastAsia="Times New Roman" w:cstheme="minorHAnsi"/>
          <w:spacing w:val="-1"/>
        </w:rPr>
        <w:t>coverage,</w:t>
      </w:r>
      <w:r w:rsidRPr="00C93F29">
        <w:rPr>
          <w:rFonts w:eastAsia="Times New Roman" w:cstheme="minorHAnsi"/>
        </w:rPr>
        <w:t xml:space="preserve"> and </w:t>
      </w:r>
      <w:r w:rsidRPr="00C93F29">
        <w:rPr>
          <w:rFonts w:eastAsia="Times New Roman" w:cstheme="minorHAnsi"/>
          <w:spacing w:val="-1"/>
        </w:rPr>
        <w:t>products</w:t>
      </w:r>
      <w:r w:rsidRPr="00C93F29">
        <w:rPr>
          <w:rFonts w:eastAsia="Times New Roman" w:cstheme="minorHAnsi"/>
        </w:rPr>
        <w:t xml:space="preserve"> </w:t>
      </w:r>
      <w:r w:rsidRPr="00C93F29">
        <w:rPr>
          <w:rFonts w:eastAsia="Times New Roman" w:cstheme="minorHAnsi"/>
          <w:spacing w:val="-1"/>
        </w:rPr>
        <w:t xml:space="preserve">or </w:t>
      </w:r>
      <w:r w:rsidRPr="00C93F29">
        <w:rPr>
          <w:rFonts w:cstheme="minorHAnsi"/>
        </w:rPr>
        <w:t>completed operations coverage (if</w:t>
      </w:r>
      <w:r w:rsidRPr="00C93F29">
        <w:rPr>
          <w:rFonts w:cstheme="minorHAnsi"/>
          <w:spacing w:val="-2"/>
        </w:rPr>
        <w:t xml:space="preserve"> </w:t>
      </w:r>
      <w:r w:rsidRPr="00C93F29">
        <w:rPr>
          <w:rFonts w:cstheme="minorHAnsi"/>
        </w:rPr>
        <w:t>applicable), with</w:t>
      </w:r>
      <w:r w:rsidRPr="00C93F29">
        <w:rPr>
          <w:rFonts w:cstheme="minorHAnsi"/>
          <w:spacing w:val="-3"/>
        </w:rPr>
        <w:t xml:space="preserve"> </w:t>
      </w:r>
      <w:r w:rsidRPr="00C93F29">
        <w:rPr>
          <w:rFonts w:cstheme="minorHAnsi"/>
        </w:rPr>
        <w:t>minimum</w:t>
      </w:r>
      <w:r w:rsidRPr="00C93F29">
        <w:rPr>
          <w:rFonts w:cstheme="minorHAnsi"/>
          <w:spacing w:val="-4"/>
        </w:rPr>
        <w:t xml:space="preserve"> </w:t>
      </w:r>
      <w:r w:rsidRPr="00C93F29">
        <w:rPr>
          <w:rFonts w:cstheme="minorHAnsi"/>
        </w:rPr>
        <w:t>liability</w:t>
      </w:r>
      <w:r w:rsidRPr="00C93F29">
        <w:rPr>
          <w:rFonts w:cstheme="minorHAnsi"/>
          <w:spacing w:val="-3"/>
        </w:rPr>
        <w:t xml:space="preserve"> </w:t>
      </w:r>
      <w:r w:rsidRPr="00C93F29">
        <w:rPr>
          <w:rFonts w:cstheme="minorHAnsi"/>
        </w:rPr>
        <w:t>limits not</w:t>
      </w:r>
      <w:r w:rsidRPr="00C93F29">
        <w:rPr>
          <w:rFonts w:cstheme="minorHAnsi"/>
          <w:spacing w:val="1"/>
        </w:rPr>
        <w:t xml:space="preserve"> </w:t>
      </w:r>
      <w:r w:rsidRPr="00C93F29">
        <w:rPr>
          <w:rFonts w:cstheme="minorHAnsi"/>
        </w:rPr>
        <w:t>less</w:t>
      </w:r>
      <w:r w:rsidRPr="00C93F29">
        <w:rPr>
          <w:rFonts w:cstheme="minorHAnsi"/>
          <w:spacing w:val="-2"/>
        </w:rPr>
        <w:t xml:space="preserve"> </w:t>
      </w:r>
      <w:r w:rsidRPr="00C93F29">
        <w:rPr>
          <w:rFonts w:cstheme="minorHAnsi"/>
        </w:rPr>
        <w:t>than $700,000 per</w:t>
      </w:r>
      <w:r w:rsidRPr="00C93F29">
        <w:rPr>
          <w:rFonts w:cstheme="minorHAnsi"/>
          <w:spacing w:val="1"/>
        </w:rPr>
        <w:t xml:space="preserve"> </w:t>
      </w:r>
      <w:r w:rsidRPr="00C93F29">
        <w:rPr>
          <w:rFonts w:cstheme="minorHAnsi"/>
        </w:rPr>
        <w:t>person and $5,000,000 per</w:t>
      </w:r>
      <w:r w:rsidRPr="00C93F29">
        <w:rPr>
          <w:rFonts w:cstheme="minorHAnsi"/>
          <w:spacing w:val="1"/>
        </w:rPr>
        <w:t xml:space="preserve"> </w:t>
      </w:r>
      <w:r w:rsidRPr="00C93F29">
        <w:rPr>
          <w:rFonts w:cstheme="minorHAnsi"/>
        </w:rPr>
        <w:t>occurrence unless</w:t>
      </w:r>
      <w:r w:rsidRPr="00C93F29">
        <w:rPr>
          <w:rFonts w:cstheme="minorHAnsi"/>
          <w:spacing w:val="-2"/>
        </w:rPr>
        <w:t xml:space="preserve"> </w:t>
      </w:r>
      <w:r w:rsidRPr="00C93F29">
        <w:rPr>
          <w:rFonts w:cstheme="minorHAnsi"/>
        </w:rPr>
        <w:t>additional</w:t>
      </w:r>
      <w:r w:rsidRPr="00C93F29">
        <w:rPr>
          <w:rFonts w:cstheme="minorHAnsi"/>
          <w:spacing w:val="1"/>
        </w:rPr>
        <w:t xml:space="preserve"> </w:t>
      </w:r>
      <w:r w:rsidRPr="00C93F29">
        <w:rPr>
          <w:rFonts w:cstheme="minorHAnsi"/>
        </w:rPr>
        <w:t>coverage is</w:t>
      </w:r>
      <w:r w:rsidRPr="00C93F29">
        <w:rPr>
          <w:rFonts w:cstheme="minorHAnsi"/>
          <w:spacing w:val="-2"/>
        </w:rPr>
        <w:t xml:space="preserve"> </w:t>
      </w:r>
      <w:r w:rsidRPr="00C93F29">
        <w:rPr>
          <w:rFonts w:cstheme="minorHAnsi"/>
        </w:rPr>
        <w:t>required by</w:t>
      </w:r>
      <w:r w:rsidRPr="00C93F29">
        <w:rPr>
          <w:rFonts w:cstheme="minorHAnsi"/>
          <w:spacing w:val="-2"/>
        </w:rPr>
        <w:t xml:space="preserve"> </w:t>
      </w:r>
      <w:r w:rsidRPr="00C93F29">
        <w:rPr>
          <w:rFonts w:cstheme="minorHAnsi"/>
        </w:rPr>
        <w:t>the</w:t>
      </w:r>
      <w:r w:rsidRPr="00C93F29">
        <w:rPr>
          <w:rFonts w:cstheme="minorHAnsi"/>
          <w:spacing w:val="45"/>
        </w:rPr>
        <w:t xml:space="preserve"> </w:t>
      </w:r>
      <w:r w:rsidRPr="00C93F29">
        <w:rPr>
          <w:rFonts w:cstheme="minorHAnsi"/>
        </w:rPr>
        <w:t>State.</w:t>
      </w:r>
      <w:r w:rsidRPr="00C93F29">
        <w:rPr>
          <w:rFonts w:cstheme="minorHAnsi"/>
          <w:spacing w:val="-2"/>
        </w:rPr>
        <w:t xml:space="preserve"> </w:t>
      </w:r>
      <w:r w:rsidRPr="00C93F29">
        <w:rPr>
          <w:rFonts w:cstheme="minorHAnsi"/>
        </w:rPr>
        <w:t>The State</w:t>
      </w:r>
      <w:r w:rsidRPr="00C93F29">
        <w:rPr>
          <w:rFonts w:cstheme="minorHAnsi"/>
          <w:spacing w:val="-2"/>
        </w:rPr>
        <w:t xml:space="preserve"> </w:t>
      </w:r>
      <w:r w:rsidRPr="00C93F29">
        <w:rPr>
          <w:rFonts w:cstheme="minorHAnsi"/>
        </w:rPr>
        <w:t>is</w:t>
      </w:r>
      <w:r w:rsidRPr="00C93F29">
        <w:rPr>
          <w:rFonts w:cstheme="minorHAnsi"/>
          <w:spacing w:val="-2"/>
        </w:rPr>
        <w:t xml:space="preserve"> </w:t>
      </w:r>
      <w:r w:rsidRPr="00C93F29">
        <w:rPr>
          <w:rFonts w:cstheme="minorHAnsi"/>
        </w:rPr>
        <w:t>to be</w:t>
      </w:r>
      <w:r w:rsidRPr="00C93F29">
        <w:rPr>
          <w:rFonts w:cstheme="minorHAnsi"/>
          <w:spacing w:val="-2"/>
        </w:rPr>
        <w:t xml:space="preserve"> named</w:t>
      </w:r>
      <w:r w:rsidRPr="00C93F29">
        <w:rPr>
          <w:rFonts w:cstheme="minorHAnsi"/>
        </w:rPr>
        <w:t xml:space="preserve"> as an additional</w:t>
      </w:r>
      <w:r w:rsidRPr="00C93F29">
        <w:rPr>
          <w:rFonts w:cstheme="minorHAnsi"/>
          <w:spacing w:val="-2"/>
        </w:rPr>
        <w:t xml:space="preserve"> </w:t>
      </w:r>
      <w:r w:rsidRPr="00C93F29">
        <w:rPr>
          <w:rFonts w:cstheme="minorHAnsi"/>
        </w:rPr>
        <w:t>insured on a primary, non-contributory</w:t>
      </w:r>
      <w:r w:rsidRPr="00C93F29">
        <w:rPr>
          <w:rFonts w:cstheme="minorHAnsi"/>
          <w:spacing w:val="-3"/>
        </w:rPr>
        <w:t xml:space="preserve"> </w:t>
      </w:r>
      <w:r w:rsidRPr="00C93F29">
        <w:rPr>
          <w:rFonts w:cstheme="minorHAnsi"/>
        </w:rPr>
        <w:t>basis</w:t>
      </w:r>
      <w:r w:rsidRPr="00C93F29">
        <w:rPr>
          <w:rFonts w:cstheme="minorHAnsi"/>
          <w:spacing w:val="-2"/>
        </w:rPr>
        <w:t xml:space="preserve"> </w:t>
      </w:r>
      <w:r w:rsidRPr="00C93F29">
        <w:rPr>
          <w:rFonts w:cstheme="minorHAnsi"/>
        </w:rPr>
        <w:t>for</w:t>
      </w:r>
      <w:r w:rsidRPr="00C93F29">
        <w:rPr>
          <w:rFonts w:cstheme="minorHAnsi"/>
          <w:spacing w:val="65"/>
        </w:rPr>
        <w:t xml:space="preserve"> </w:t>
      </w:r>
      <w:r w:rsidRPr="00C93F29">
        <w:rPr>
          <w:rFonts w:cstheme="minorHAnsi"/>
        </w:rPr>
        <w:t>any</w:t>
      </w:r>
      <w:r w:rsidRPr="00C93F29">
        <w:rPr>
          <w:rFonts w:cstheme="minorHAnsi"/>
          <w:spacing w:val="-2"/>
        </w:rPr>
        <w:t xml:space="preserve"> </w:t>
      </w:r>
      <w:r w:rsidRPr="00C93F29">
        <w:rPr>
          <w:rFonts w:cstheme="minorHAnsi"/>
        </w:rPr>
        <w:t>liability</w:t>
      </w:r>
      <w:r w:rsidRPr="00C93F29">
        <w:rPr>
          <w:rFonts w:cstheme="minorHAnsi"/>
          <w:spacing w:val="-3"/>
        </w:rPr>
        <w:t xml:space="preserve"> </w:t>
      </w:r>
      <w:r w:rsidRPr="00C93F29">
        <w:rPr>
          <w:rFonts w:cstheme="minorHAnsi"/>
        </w:rPr>
        <w:t>arising</w:t>
      </w:r>
      <w:r w:rsidRPr="00C93F29">
        <w:rPr>
          <w:rFonts w:cstheme="minorHAnsi"/>
          <w:spacing w:val="-3"/>
        </w:rPr>
        <w:t xml:space="preserve"> </w:t>
      </w:r>
      <w:r w:rsidRPr="00C93F29">
        <w:rPr>
          <w:rFonts w:cstheme="minorHAnsi"/>
        </w:rPr>
        <w:t>directly</w:t>
      </w:r>
      <w:r w:rsidRPr="00C93F29">
        <w:rPr>
          <w:rFonts w:cstheme="minorHAnsi"/>
          <w:spacing w:val="-3"/>
        </w:rPr>
        <w:t xml:space="preserve"> </w:t>
      </w:r>
      <w:r w:rsidRPr="00C93F29">
        <w:rPr>
          <w:rFonts w:cstheme="minorHAnsi"/>
        </w:rPr>
        <w:t>or indirectly</w:t>
      </w:r>
      <w:r w:rsidRPr="00C93F29">
        <w:rPr>
          <w:rFonts w:cstheme="minorHAnsi"/>
          <w:spacing w:val="-3"/>
        </w:rPr>
        <w:t xml:space="preserve"> </w:t>
      </w:r>
      <w:r w:rsidRPr="00C93F29">
        <w:rPr>
          <w:rFonts w:cstheme="minorHAnsi"/>
        </w:rPr>
        <w:t xml:space="preserve">under </w:t>
      </w:r>
      <w:r w:rsidRPr="00C93F29">
        <w:rPr>
          <w:rFonts w:cstheme="minorHAnsi"/>
          <w:spacing w:val="-2"/>
        </w:rPr>
        <w:t>or</w:t>
      </w:r>
      <w:r w:rsidRPr="00C93F29">
        <w:rPr>
          <w:rFonts w:cstheme="minorHAnsi"/>
        </w:rPr>
        <w:t xml:space="preserve"> in</w:t>
      </w:r>
      <w:r w:rsidRPr="00C93F29">
        <w:rPr>
          <w:rFonts w:cstheme="minorHAnsi"/>
          <w:spacing w:val="-3"/>
        </w:rPr>
        <w:t xml:space="preserve"> </w:t>
      </w:r>
      <w:r w:rsidRPr="00C93F29">
        <w:rPr>
          <w:rFonts w:cstheme="minorHAnsi"/>
        </w:rPr>
        <w:t>connection with</w:t>
      </w:r>
      <w:r w:rsidRPr="00C93F29">
        <w:rPr>
          <w:rFonts w:cstheme="minorHAnsi"/>
          <w:spacing w:val="-3"/>
        </w:rPr>
        <w:t xml:space="preserve"> </w:t>
      </w:r>
      <w:r w:rsidRPr="00C93F29">
        <w:rPr>
          <w:rFonts w:cstheme="minorHAnsi"/>
        </w:rPr>
        <w:t>this Contract.</w:t>
      </w:r>
    </w:p>
    <w:p w14:paraId="2A0CAA76" w14:textId="176AFE0A" w:rsidR="00D515C5" w:rsidRPr="00F77C80" w:rsidRDefault="00D515C5" w:rsidP="16C8AE9C">
      <w:pPr>
        <w:pStyle w:val="NoSpacing"/>
        <w:numPr>
          <w:ilvl w:val="0"/>
          <w:numId w:val="18"/>
        </w:numPr>
        <w:ind w:right="360"/>
        <w:jc w:val="both"/>
      </w:pPr>
      <w:r w:rsidRPr="16C8AE9C">
        <w:t>Automobile</w:t>
      </w:r>
      <w:r w:rsidRPr="16C8AE9C">
        <w:rPr>
          <w:spacing w:val="-2"/>
        </w:rPr>
        <w:t xml:space="preserve"> </w:t>
      </w:r>
      <w:r w:rsidRPr="16C8AE9C">
        <w:t>liability</w:t>
      </w:r>
      <w:r w:rsidRPr="16C8AE9C">
        <w:rPr>
          <w:spacing w:val="-3"/>
        </w:rPr>
        <w:t xml:space="preserve"> </w:t>
      </w:r>
      <w:r w:rsidRPr="16C8AE9C">
        <w:t>for</w:t>
      </w:r>
      <w:r w:rsidRPr="16C8AE9C">
        <w:rPr>
          <w:spacing w:val="-4"/>
        </w:rPr>
        <w:t xml:space="preserve"> </w:t>
      </w:r>
      <w:r w:rsidRPr="16C8AE9C">
        <w:t xml:space="preserve">owned, non-owned and </w:t>
      </w:r>
      <w:r w:rsidRPr="16C8AE9C">
        <w:rPr>
          <w:spacing w:val="-2"/>
        </w:rPr>
        <w:t>hired</w:t>
      </w:r>
      <w:r w:rsidRPr="16C8AE9C">
        <w:t xml:space="preserve"> autos with minimum</w:t>
      </w:r>
      <w:r w:rsidRPr="16C8AE9C">
        <w:rPr>
          <w:spacing w:val="-4"/>
        </w:rPr>
        <w:t xml:space="preserve"> </w:t>
      </w:r>
      <w:r w:rsidRPr="16C8AE9C">
        <w:t>liability</w:t>
      </w:r>
      <w:r w:rsidRPr="16C8AE9C">
        <w:rPr>
          <w:spacing w:val="-3"/>
        </w:rPr>
        <w:t xml:space="preserve"> </w:t>
      </w:r>
      <w:r w:rsidRPr="16C8AE9C">
        <w:t>limits not less than $700,000 per</w:t>
      </w:r>
      <w:r w:rsidRPr="16C8AE9C">
        <w:rPr>
          <w:spacing w:val="1"/>
        </w:rPr>
        <w:t xml:space="preserve"> </w:t>
      </w:r>
      <w:r w:rsidRPr="16C8AE9C">
        <w:t>person and $5,000,000 per</w:t>
      </w:r>
      <w:r w:rsidRPr="16C8AE9C">
        <w:rPr>
          <w:spacing w:val="1"/>
        </w:rPr>
        <w:t xml:space="preserve"> </w:t>
      </w:r>
      <w:r w:rsidRPr="16C8AE9C">
        <w:t xml:space="preserve">occurrence. </w:t>
      </w:r>
      <w:del w:id="11" w:author="Kluge, Shauna" w:date="2021-02-26T09:14:00Z">
        <w:r w:rsidRPr="16C8AE9C" w:rsidDel="00D515C5">
          <w:delText>The State is to be named as an additional insured on a primary, non-contributory basis.</w:delText>
        </w:r>
      </w:del>
    </w:p>
    <w:p w14:paraId="308117D3" w14:textId="374B2BE1" w:rsidR="00D515C5" w:rsidRPr="00F77C80" w:rsidRDefault="00D515C5" w:rsidP="00FD57F8">
      <w:pPr>
        <w:pStyle w:val="NoSpacing"/>
        <w:numPr>
          <w:ilvl w:val="0"/>
          <w:numId w:val="18"/>
        </w:numPr>
        <w:ind w:right="360"/>
        <w:jc w:val="both"/>
        <w:rPr>
          <w:rFonts w:cstheme="minorHAnsi"/>
        </w:rPr>
      </w:pPr>
      <w:r w:rsidRPr="00F77C80">
        <w:rPr>
          <w:rFonts w:cstheme="minorHAnsi"/>
        </w:rPr>
        <w:t>Errors and Omissions liability</w:t>
      </w:r>
      <w:r w:rsidRPr="00F77C80">
        <w:rPr>
          <w:rFonts w:cstheme="minorHAnsi"/>
          <w:spacing w:val="-6"/>
        </w:rPr>
        <w:t xml:space="preserve"> </w:t>
      </w:r>
      <w:r w:rsidRPr="00F77C80">
        <w:rPr>
          <w:rFonts w:cstheme="minorHAnsi"/>
        </w:rPr>
        <w:t>with minimum liability</w:t>
      </w:r>
      <w:r w:rsidRPr="00F77C80">
        <w:rPr>
          <w:rFonts w:cstheme="minorHAnsi"/>
          <w:spacing w:val="-5"/>
        </w:rPr>
        <w:t xml:space="preserve"> </w:t>
      </w:r>
      <w:r w:rsidRPr="00F77C80">
        <w:rPr>
          <w:rFonts w:cstheme="minorHAnsi"/>
        </w:rPr>
        <w:t>limits of $1,000,000 per claim and</w:t>
      </w:r>
      <w:r w:rsidRPr="00F77C80">
        <w:rPr>
          <w:rFonts w:cstheme="minorHAnsi"/>
          <w:spacing w:val="27"/>
        </w:rPr>
        <w:t xml:space="preserve"> </w:t>
      </w:r>
      <w:r w:rsidRPr="00F77C80">
        <w:rPr>
          <w:rFonts w:cstheme="minorHAnsi"/>
        </w:rPr>
        <w:t>in the aggregate.</w:t>
      </w:r>
      <w:r w:rsidRPr="00F77C80">
        <w:rPr>
          <w:rFonts w:cstheme="minorHAnsi"/>
          <w:sz w:val="24"/>
        </w:rPr>
        <w:t xml:space="preserve">  </w:t>
      </w:r>
      <w:r w:rsidRPr="00F77C80">
        <w:rPr>
          <w:rFonts w:cstheme="minorHAnsi"/>
        </w:rPr>
        <w:t>Coverage for</w:t>
      </w:r>
      <w:r w:rsidRPr="00F77C80">
        <w:rPr>
          <w:rFonts w:cstheme="minorHAnsi"/>
          <w:spacing w:val="-2"/>
        </w:rPr>
        <w:t xml:space="preserve"> </w:t>
      </w:r>
      <w:r w:rsidRPr="00F77C80">
        <w:rPr>
          <w:rFonts w:cstheme="minorHAnsi"/>
        </w:rPr>
        <w:t>the benefit</w:t>
      </w:r>
      <w:r w:rsidRPr="00F77C80">
        <w:rPr>
          <w:rFonts w:cstheme="minorHAnsi"/>
          <w:spacing w:val="1"/>
        </w:rPr>
        <w:t xml:space="preserve"> </w:t>
      </w:r>
      <w:r w:rsidRPr="00F77C80">
        <w:rPr>
          <w:rFonts w:cstheme="minorHAnsi"/>
          <w:spacing w:val="-2"/>
        </w:rPr>
        <w:t>of</w:t>
      </w:r>
      <w:r w:rsidRPr="00F77C80">
        <w:rPr>
          <w:rFonts w:cstheme="minorHAnsi"/>
        </w:rPr>
        <w:t xml:space="preserve"> the State</w:t>
      </w:r>
      <w:r w:rsidRPr="00F77C80">
        <w:rPr>
          <w:rFonts w:cstheme="minorHAnsi"/>
          <w:spacing w:val="-2"/>
        </w:rPr>
        <w:t xml:space="preserve"> </w:t>
      </w:r>
      <w:r w:rsidRPr="00F77C80">
        <w:rPr>
          <w:rFonts w:cstheme="minorHAnsi"/>
        </w:rPr>
        <w:t>shall</w:t>
      </w:r>
      <w:r w:rsidRPr="00F77C80">
        <w:rPr>
          <w:rFonts w:cstheme="minorHAnsi"/>
          <w:spacing w:val="1"/>
        </w:rPr>
        <w:t xml:space="preserve"> </w:t>
      </w:r>
      <w:r w:rsidRPr="00F77C80">
        <w:rPr>
          <w:rFonts w:cstheme="minorHAnsi"/>
        </w:rPr>
        <w:t>continue</w:t>
      </w:r>
      <w:r w:rsidRPr="00F77C80">
        <w:rPr>
          <w:rFonts w:cstheme="minorHAnsi"/>
          <w:spacing w:val="-2"/>
        </w:rPr>
        <w:t xml:space="preserve"> </w:t>
      </w:r>
      <w:r w:rsidRPr="00F77C80">
        <w:rPr>
          <w:rFonts w:cstheme="minorHAnsi"/>
        </w:rPr>
        <w:t>for a period</w:t>
      </w:r>
      <w:r w:rsidRPr="00F77C80">
        <w:rPr>
          <w:rFonts w:cstheme="minorHAnsi"/>
          <w:spacing w:val="-3"/>
        </w:rPr>
        <w:t xml:space="preserve"> </w:t>
      </w:r>
      <w:r w:rsidRPr="00F77C80">
        <w:rPr>
          <w:rFonts w:cstheme="minorHAnsi"/>
        </w:rPr>
        <w:t>of two</w:t>
      </w:r>
      <w:r w:rsidRPr="00F77C80">
        <w:rPr>
          <w:rFonts w:cstheme="minorHAnsi"/>
          <w:spacing w:val="-3"/>
        </w:rPr>
        <w:t xml:space="preserve"> </w:t>
      </w:r>
      <w:r w:rsidRPr="00F77C80">
        <w:rPr>
          <w:rFonts w:cstheme="minorHAnsi"/>
        </w:rPr>
        <w:t>(2) years</w:t>
      </w:r>
      <w:r w:rsidRPr="00F77C80">
        <w:rPr>
          <w:rFonts w:cstheme="minorHAnsi"/>
          <w:spacing w:val="51"/>
        </w:rPr>
        <w:t xml:space="preserve"> </w:t>
      </w:r>
      <w:r w:rsidRPr="00F77C80">
        <w:rPr>
          <w:rFonts w:cstheme="minorHAnsi"/>
        </w:rPr>
        <w:t>after</w:t>
      </w:r>
      <w:r w:rsidRPr="00F77C80">
        <w:rPr>
          <w:rFonts w:cstheme="minorHAnsi"/>
          <w:spacing w:val="-2"/>
        </w:rPr>
        <w:t xml:space="preserve"> </w:t>
      </w:r>
      <w:r w:rsidRPr="00F77C80">
        <w:rPr>
          <w:rFonts w:cstheme="minorHAnsi"/>
        </w:rPr>
        <w:t>the date of</w:t>
      </w:r>
      <w:r w:rsidRPr="00F77C80">
        <w:rPr>
          <w:rFonts w:cstheme="minorHAnsi"/>
          <w:spacing w:val="-2"/>
        </w:rPr>
        <w:t xml:space="preserve"> </w:t>
      </w:r>
      <w:r w:rsidRPr="00F77C80">
        <w:rPr>
          <w:rFonts w:cstheme="minorHAnsi"/>
        </w:rPr>
        <w:t>service provided under this Contract.</w:t>
      </w:r>
    </w:p>
    <w:p w14:paraId="1E5C723E" w14:textId="31422793" w:rsidR="00D515C5" w:rsidRPr="00F77C80" w:rsidRDefault="00D515C5" w:rsidP="00FD57F8">
      <w:pPr>
        <w:pStyle w:val="NoSpacing"/>
        <w:numPr>
          <w:ilvl w:val="0"/>
          <w:numId w:val="18"/>
        </w:numPr>
        <w:ind w:right="360"/>
        <w:jc w:val="both"/>
        <w:rPr>
          <w:rFonts w:cstheme="minorHAnsi"/>
        </w:rPr>
      </w:pPr>
      <w:r w:rsidRPr="00F77C80">
        <w:rPr>
          <w:rFonts w:cstheme="minorHAnsi"/>
        </w:rPr>
        <w:t>Fiduciary</w:t>
      </w:r>
      <w:r w:rsidRPr="00F77C80">
        <w:rPr>
          <w:rFonts w:cstheme="minorHAnsi"/>
          <w:spacing w:val="-3"/>
        </w:rPr>
        <w:t xml:space="preserve"> </w:t>
      </w:r>
      <w:r w:rsidRPr="00F77C80">
        <w:rPr>
          <w:rFonts w:cstheme="minorHAnsi"/>
        </w:rPr>
        <w:t>liability</w:t>
      </w:r>
      <w:r w:rsidRPr="00F77C80">
        <w:rPr>
          <w:rFonts w:cstheme="minorHAnsi"/>
          <w:spacing w:val="-3"/>
        </w:rPr>
        <w:t xml:space="preserve"> </w:t>
      </w:r>
      <w:r w:rsidRPr="00F77C80">
        <w:rPr>
          <w:rFonts w:cstheme="minorHAnsi"/>
        </w:rPr>
        <w:t>if the Contractor is responsible for the management</w:t>
      </w:r>
      <w:r w:rsidRPr="00F77C80">
        <w:rPr>
          <w:rFonts w:cstheme="minorHAnsi"/>
          <w:spacing w:val="1"/>
        </w:rPr>
        <w:t xml:space="preserve"> </w:t>
      </w:r>
      <w:r w:rsidRPr="00F77C80">
        <w:rPr>
          <w:rFonts w:cstheme="minorHAnsi"/>
        </w:rPr>
        <w:t>and oversight</w:t>
      </w:r>
      <w:r w:rsidRPr="00F77C80">
        <w:rPr>
          <w:rFonts w:cstheme="minorHAnsi"/>
          <w:spacing w:val="1"/>
        </w:rPr>
        <w:t xml:space="preserve"> </w:t>
      </w:r>
      <w:r w:rsidRPr="00F77C80">
        <w:rPr>
          <w:rFonts w:cstheme="minorHAnsi"/>
        </w:rPr>
        <w:t>of</w:t>
      </w:r>
      <w:r w:rsidRPr="00F77C80">
        <w:rPr>
          <w:rFonts w:cstheme="minorHAnsi"/>
          <w:spacing w:val="53"/>
        </w:rPr>
        <w:t xml:space="preserve"> </w:t>
      </w:r>
      <w:r w:rsidRPr="00F77C80">
        <w:rPr>
          <w:rFonts w:cstheme="minorHAnsi"/>
        </w:rPr>
        <w:t>various</w:t>
      </w:r>
      <w:r w:rsidRPr="00F77C80">
        <w:rPr>
          <w:rFonts w:cstheme="minorHAnsi"/>
          <w:spacing w:val="-2"/>
        </w:rPr>
        <w:t xml:space="preserve"> </w:t>
      </w:r>
      <w:r w:rsidRPr="00F77C80">
        <w:rPr>
          <w:rFonts w:cstheme="minorHAnsi"/>
        </w:rPr>
        <w:t>employee benefit</w:t>
      </w:r>
      <w:r w:rsidRPr="00F77C80">
        <w:rPr>
          <w:rFonts w:cstheme="minorHAnsi"/>
          <w:spacing w:val="-2"/>
        </w:rPr>
        <w:t xml:space="preserve"> </w:t>
      </w:r>
      <w:r w:rsidRPr="00F77C80">
        <w:rPr>
          <w:rFonts w:cstheme="minorHAnsi"/>
        </w:rPr>
        <w:t>plans and programs such</w:t>
      </w:r>
      <w:r w:rsidRPr="00F77C80">
        <w:rPr>
          <w:rFonts w:cstheme="minorHAnsi"/>
          <w:spacing w:val="-2"/>
        </w:rPr>
        <w:t xml:space="preserve"> </w:t>
      </w:r>
      <w:r w:rsidRPr="00F77C80">
        <w:rPr>
          <w:rFonts w:cstheme="minorHAnsi"/>
        </w:rPr>
        <w:t>as pensions, profit-sharing</w:t>
      </w:r>
      <w:r w:rsidRPr="00F77C80">
        <w:rPr>
          <w:rFonts w:cstheme="minorHAnsi"/>
          <w:spacing w:val="-3"/>
        </w:rPr>
        <w:t xml:space="preserve"> </w:t>
      </w:r>
      <w:r w:rsidRPr="00F77C80">
        <w:rPr>
          <w:rFonts w:cstheme="minorHAnsi"/>
        </w:rPr>
        <w:t>and</w:t>
      </w:r>
      <w:r w:rsidRPr="00F77C80">
        <w:rPr>
          <w:rFonts w:cstheme="minorHAnsi"/>
          <w:spacing w:val="-2"/>
        </w:rPr>
        <w:t xml:space="preserve"> </w:t>
      </w:r>
      <w:r w:rsidRPr="00F77C80">
        <w:rPr>
          <w:rFonts w:cstheme="minorHAnsi"/>
        </w:rPr>
        <w:t>savings, among others with limits no less</w:t>
      </w:r>
      <w:r w:rsidRPr="00F77C80">
        <w:rPr>
          <w:rFonts w:cstheme="minorHAnsi"/>
          <w:spacing w:val="-2"/>
        </w:rPr>
        <w:t xml:space="preserve"> </w:t>
      </w:r>
      <w:r w:rsidRPr="00F77C80">
        <w:rPr>
          <w:rFonts w:cstheme="minorHAnsi"/>
        </w:rPr>
        <w:t>than $700,000</w:t>
      </w:r>
      <w:r w:rsidRPr="00F77C80">
        <w:rPr>
          <w:rFonts w:cstheme="minorHAnsi"/>
          <w:spacing w:val="-3"/>
        </w:rPr>
        <w:t xml:space="preserve"> </w:t>
      </w:r>
      <w:r w:rsidRPr="00F77C80">
        <w:rPr>
          <w:rFonts w:cstheme="minorHAnsi"/>
        </w:rPr>
        <w:t>per cause of action and $5,000,000 in the aggregate.</w:t>
      </w:r>
    </w:p>
    <w:p w14:paraId="5ED327C0" w14:textId="5AC00AAA" w:rsidR="00D515C5" w:rsidRPr="00F77C80" w:rsidRDefault="00D515C5" w:rsidP="00FD57F8">
      <w:pPr>
        <w:pStyle w:val="NoSpacing"/>
        <w:numPr>
          <w:ilvl w:val="0"/>
          <w:numId w:val="18"/>
        </w:numPr>
        <w:ind w:right="360"/>
        <w:jc w:val="both"/>
        <w:rPr>
          <w:rFonts w:cstheme="minorHAnsi"/>
        </w:rPr>
      </w:pPr>
      <w:r w:rsidRPr="00F77C80">
        <w:rPr>
          <w:rFonts w:cstheme="minorHAnsi"/>
        </w:rPr>
        <w:lastRenderedPageBreak/>
        <w:t>Valuable</w:t>
      </w:r>
      <w:r w:rsidRPr="00F77C80">
        <w:rPr>
          <w:rFonts w:cstheme="minorHAnsi"/>
          <w:spacing w:val="-2"/>
        </w:rPr>
        <w:t xml:space="preserve"> </w:t>
      </w:r>
      <w:r w:rsidRPr="00F77C80">
        <w:rPr>
          <w:rFonts w:cstheme="minorHAnsi"/>
        </w:rPr>
        <w:t>Papers</w:t>
      </w:r>
      <w:r w:rsidRPr="00F77C80">
        <w:rPr>
          <w:rFonts w:cstheme="minorHAnsi"/>
          <w:spacing w:val="-2"/>
        </w:rPr>
        <w:t xml:space="preserve"> </w:t>
      </w:r>
      <w:r w:rsidRPr="00F77C80">
        <w:rPr>
          <w:rFonts w:cstheme="minorHAnsi"/>
        </w:rPr>
        <w:t xml:space="preserve">coverage, </w:t>
      </w:r>
      <w:r w:rsidRPr="00F77C80">
        <w:rPr>
          <w:rFonts w:cstheme="minorHAnsi"/>
          <w:spacing w:val="1"/>
        </w:rPr>
        <w:t xml:space="preserve">if applicable, with </w:t>
      </w:r>
      <w:r w:rsidRPr="00F77C80">
        <w:rPr>
          <w:rFonts w:cstheme="minorHAnsi"/>
        </w:rPr>
        <w:t>an Inland Marine</w:t>
      </w:r>
      <w:r w:rsidRPr="00F77C80">
        <w:rPr>
          <w:rFonts w:cstheme="minorHAnsi"/>
          <w:spacing w:val="-2"/>
        </w:rPr>
        <w:t xml:space="preserve"> </w:t>
      </w:r>
      <w:r w:rsidRPr="00F77C80">
        <w:rPr>
          <w:rFonts w:cstheme="minorHAnsi"/>
        </w:rPr>
        <w:t>Policy</w:t>
      </w:r>
      <w:r w:rsidRPr="00F77C80">
        <w:rPr>
          <w:rFonts w:cstheme="minorHAnsi"/>
          <w:spacing w:val="1"/>
        </w:rPr>
        <w:t xml:space="preserve"> </w:t>
      </w:r>
      <w:r w:rsidRPr="00F77C80">
        <w:rPr>
          <w:rFonts w:cstheme="minorHAnsi"/>
        </w:rPr>
        <w:t>Insurance with limits sufficient</w:t>
      </w:r>
      <w:r w:rsidRPr="00F77C80">
        <w:rPr>
          <w:rFonts w:cstheme="minorHAnsi"/>
          <w:spacing w:val="-2"/>
        </w:rPr>
        <w:t xml:space="preserve"> </w:t>
      </w:r>
      <w:r w:rsidRPr="00F77C80">
        <w:rPr>
          <w:rFonts w:cstheme="minorHAnsi"/>
        </w:rPr>
        <w:t>to pay</w:t>
      </w:r>
      <w:r w:rsidRPr="00F77C80">
        <w:rPr>
          <w:rFonts w:cstheme="minorHAnsi"/>
          <w:spacing w:val="-2"/>
        </w:rPr>
        <w:t xml:space="preserve"> </w:t>
      </w:r>
      <w:r w:rsidRPr="00F77C80">
        <w:rPr>
          <w:rFonts w:cstheme="minorHAnsi"/>
        </w:rPr>
        <w:t>for the re-creation and reconstruction</w:t>
      </w:r>
      <w:r w:rsidRPr="00F77C80">
        <w:rPr>
          <w:rFonts w:cstheme="minorHAnsi"/>
          <w:spacing w:val="63"/>
        </w:rPr>
        <w:t xml:space="preserve"> </w:t>
      </w:r>
      <w:r w:rsidRPr="00F77C80">
        <w:rPr>
          <w:rFonts w:cstheme="minorHAnsi"/>
        </w:rPr>
        <w:t>of such records.</w:t>
      </w:r>
    </w:p>
    <w:p w14:paraId="1A7331DF" w14:textId="08E974A3" w:rsidR="00D515C5" w:rsidRPr="00F77C80" w:rsidRDefault="00D515C5" w:rsidP="00FD57F8">
      <w:pPr>
        <w:pStyle w:val="NoSpacing"/>
        <w:numPr>
          <w:ilvl w:val="0"/>
          <w:numId w:val="18"/>
        </w:numPr>
        <w:ind w:right="360"/>
        <w:jc w:val="both"/>
        <w:rPr>
          <w:rFonts w:cstheme="minorHAnsi"/>
        </w:rPr>
      </w:pPr>
      <w:r w:rsidRPr="00F77C80">
        <w:rPr>
          <w:rFonts w:cstheme="minorHAnsi"/>
        </w:rPr>
        <w:t>Surety</w:t>
      </w:r>
      <w:r w:rsidRPr="00F77C80">
        <w:rPr>
          <w:rFonts w:cstheme="minorHAnsi"/>
          <w:spacing w:val="-3"/>
        </w:rPr>
        <w:t xml:space="preserve"> </w:t>
      </w:r>
      <w:r w:rsidRPr="00F77C80">
        <w:rPr>
          <w:rFonts w:cstheme="minorHAnsi"/>
          <w:spacing w:val="-2"/>
        </w:rPr>
        <w:t>or</w:t>
      </w:r>
      <w:r w:rsidRPr="00F77C80">
        <w:rPr>
          <w:rFonts w:cstheme="minorHAnsi"/>
        </w:rPr>
        <w:t xml:space="preserve"> Fidelity</w:t>
      </w:r>
      <w:r w:rsidRPr="00F77C80">
        <w:rPr>
          <w:rFonts w:cstheme="minorHAnsi"/>
          <w:spacing w:val="-3"/>
        </w:rPr>
        <w:t xml:space="preserve"> </w:t>
      </w:r>
      <w:r w:rsidRPr="00F77C80">
        <w:rPr>
          <w:rFonts w:cstheme="minorHAnsi"/>
        </w:rPr>
        <w:t>Bond(s)</w:t>
      </w:r>
      <w:r w:rsidRPr="00F77C80">
        <w:rPr>
          <w:rFonts w:cstheme="minorHAnsi"/>
          <w:spacing w:val="1"/>
        </w:rPr>
        <w:t xml:space="preserve"> </w:t>
      </w:r>
      <w:r w:rsidRPr="00F77C80">
        <w:rPr>
          <w:rFonts w:cstheme="minorHAnsi"/>
        </w:rPr>
        <w:t>if required by statute or by the agency.</w:t>
      </w:r>
    </w:p>
    <w:p w14:paraId="33181EE4" w14:textId="74BE0C33" w:rsidR="00D515C5" w:rsidRPr="00F77C80" w:rsidRDefault="00D515C5" w:rsidP="00FD57F8">
      <w:pPr>
        <w:pStyle w:val="NoSpacing"/>
        <w:numPr>
          <w:ilvl w:val="0"/>
          <w:numId w:val="18"/>
        </w:numPr>
        <w:ind w:right="360"/>
        <w:jc w:val="both"/>
        <w:rPr>
          <w:rFonts w:cstheme="minorHAnsi"/>
        </w:rPr>
      </w:pPr>
      <w:r w:rsidRPr="00F77C80">
        <w:rPr>
          <w:rFonts w:cstheme="minorHAnsi"/>
        </w:rPr>
        <w:t xml:space="preserve">Cyber Liability if requested by the State addressing risks associated with electronic transmissions, the internet, </w:t>
      </w:r>
      <w:r w:rsidR="00990F50" w:rsidRPr="00F77C80">
        <w:rPr>
          <w:rFonts w:cstheme="minorHAnsi"/>
        </w:rPr>
        <w:t>networks,</w:t>
      </w:r>
      <w:r w:rsidRPr="00F77C80">
        <w:rPr>
          <w:rFonts w:cstheme="minorHAnsi"/>
        </w:rPr>
        <w:t xml:space="preserve"> and informational assets, and having limits of no less than $700,000 per occurrence and $5,000,000 in the aggregate. </w:t>
      </w:r>
    </w:p>
    <w:p w14:paraId="3F65EBDE" w14:textId="77777777" w:rsidR="00D515C5" w:rsidRPr="00F77C80" w:rsidRDefault="00D515C5" w:rsidP="00F77C80">
      <w:pPr>
        <w:pStyle w:val="NoSpacing"/>
        <w:jc w:val="both"/>
        <w:rPr>
          <w:rFonts w:cstheme="minorHAnsi"/>
        </w:rPr>
      </w:pPr>
    </w:p>
    <w:p w14:paraId="441671B9" w14:textId="21568667" w:rsidR="00D515C5" w:rsidRPr="00F77C80" w:rsidRDefault="00D515C5" w:rsidP="00F77C80">
      <w:pPr>
        <w:pStyle w:val="NoSpacing"/>
        <w:jc w:val="both"/>
        <w:rPr>
          <w:rFonts w:cstheme="minorHAnsi"/>
        </w:rPr>
      </w:pPr>
      <w:r w:rsidRPr="00F77C80">
        <w:rPr>
          <w:rFonts w:cstheme="minorHAnsi"/>
        </w:rPr>
        <w:t>The Contractor shall</w:t>
      </w:r>
      <w:r w:rsidRPr="00F77C80">
        <w:rPr>
          <w:rFonts w:cstheme="minorHAnsi"/>
          <w:spacing w:val="1"/>
        </w:rPr>
        <w:t xml:space="preserve"> </w:t>
      </w:r>
      <w:r w:rsidRPr="00F77C80">
        <w:rPr>
          <w:rFonts w:cstheme="minorHAnsi"/>
          <w:spacing w:val="-2"/>
        </w:rPr>
        <w:t>provide</w:t>
      </w:r>
      <w:r w:rsidRPr="00F77C80">
        <w:rPr>
          <w:rFonts w:cstheme="minorHAnsi"/>
        </w:rPr>
        <w:t xml:space="preserve"> proof of</w:t>
      </w:r>
      <w:r w:rsidRPr="00F77C80">
        <w:rPr>
          <w:rFonts w:cstheme="minorHAnsi"/>
          <w:spacing w:val="-2"/>
        </w:rPr>
        <w:t xml:space="preserve"> </w:t>
      </w:r>
      <w:r w:rsidRPr="00F77C80">
        <w:rPr>
          <w:rFonts w:cstheme="minorHAnsi"/>
        </w:rPr>
        <w:t>such</w:t>
      </w:r>
      <w:r w:rsidRPr="00F77C80">
        <w:rPr>
          <w:rFonts w:cstheme="minorHAnsi"/>
          <w:spacing w:val="-3"/>
        </w:rPr>
        <w:t xml:space="preserve"> </w:t>
      </w:r>
      <w:r w:rsidRPr="00F77C80">
        <w:rPr>
          <w:rFonts w:cstheme="minorHAnsi"/>
        </w:rPr>
        <w:t>insurance coverage by</w:t>
      </w:r>
      <w:r w:rsidRPr="00F77C80">
        <w:rPr>
          <w:rFonts w:cstheme="minorHAnsi"/>
          <w:spacing w:val="-2"/>
        </w:rPr>
        <w:t xml:space="preserve"> </w:t>
      </w:r>
      <w:r w:rsidRPr="00F77C80">
        <w:rPr>
          <w:rFonts w:cstheme="minorHAnsi"/>
        </w:rPr>
        <w:t>tendering</w:t>
      </w:r>
      <w:r w:rsidRPr="00F77C80">
        <w:rPr>
          <w:rFonts w:cstheme="minorHAnsi"/>
          <w:spacing w:val="-3"/>
        </w:rPr>
        <w:t xml:space="preserve"> </w:t>
      </w:r>
      <w:r w:rsidRPr="00F77C80">
        <w:rPr>
          <w:rFonts w:cstheme="minorHAnsi"/>
        </w:rPr>
        <w:t>to the undersigned</w:t>
      </w:r>
      <w:r w:rsidRPr="00F77C80">
        <w:rPr>
          <w:rFonts w:cstheme="minorHAnsi"/>
          <w:spacing w:val="61"/>
        </w:rPr>
        <w:t xml:space="preserve"> </w:t>
      </w:r>
      <w:r w:rsidRPr="00F77C80">
        <w:rPr>
          <w:rFonts w:cstheme="minorHAnsi"/>
        </w:rPr>
        <w:t>State representative a certificate of insurance prior</w:t>
      </w:r>
      <w:r w:rsidRPr="00F77C80">
        <w:rPr>
          <w:rFonts w:cstheme="minorHAnsi"/>
          <w:spacing w:val="-2"/>
        </w:rPr>
        <w:t xml:space="preserve"> </w:t>
      </w:r>
      <w:r w:rsidRPr="00F77C80">
        <w:rPr>
          <w:rFonts w:cstheme="minorHAnsi"/>
        </w:rPr>
        <w:t>to</w:t>
      </w:r>
      <w:r w:rsidRPr="00F77C80">
        <w:rPr>
          <w:rFonts w:cstheme="minorHAnsi"/>
          <w:spacing w:val="-3"/>
        </w:rPr>
        <w:t xml:space="preserve"> </w:t>
      </w:r>
      <w:r w:rsidRPr="00F77C80">
        <w:rPr>
          <w:rFonts w:cstheme="minorHAnsi"/>
        </w:rPr>
        <w:t>the commencement</w:t>
      </w:r>
      <w:r w:rsidRPr="00F77C80">
        <w:rPr>
          <w:rFonts w:cstheme="minorHAnsi"/>
          <w:spacing w:val="1"/>
        </w:rPr>
        <w:t xml:space="preserve"> </w:t>
      </w:r>
      <w:r w:rsidRPr="00F77C80">
        <w:rPr>
          <w:rFonts w:cstheme="minorHAnsi"/>
        </w:rPr>
        <w:t>of</w:t>
      </w:r>
      <w:r w:rsidRPr="00F77C80">
        <w:rPr>
          <w:rFonts w:cstheme="minorHAnsi"/>
          <w:spacing w:val="-2"/>
        </w:rPr>
        <w:t xml:space="preserve"> </w:t>
      </w:r>
      <w:r w:rsidRPr="00F77C80">
        <w:rPr>
          <w:rFonts w:cstheme="minorHAnsi"/>
        </w:rPr>
        <w:t>this</w:t>
      </w:r>
      <w:r w:rsidRPr="00F77C80">
        <w:rPr>
          <w:rFonts w:cstheme="minorHAnsi"/>
          <w:spacing w:val="-2"/>
        </w:rPr>
        <w:t xml:space="preserve"> </w:t>
      </w:r>
      <w:r w:rsidRPr="00F77C80">
        <w:rPr>
          <w:rFonts w:cstheme="minorHAnsi"/>
        </w:rPr>
        <w:t>Contract</w:t>
      </w:r>
      <w:r w:rsidRPr="00F77C80">
        <w:rPr>
          <w:rFonts w:cstheme="minorHAnsi"/>
          <w:spacing w:val="-2"/>
        </w:rPr>
        <w:t xml:space="preserve"> </w:t>
      </w:r>
      <w:r w:rsidRPr="00F77C80">
        <w:rPr>
          <w:rFonts w:cstheme="minorHAnsi"/>
        </w:rPr>
        <w:t>and</w:t>
      </w:r>
      <w:r w:rsidRPr="00F77C80">
        <w:rPr>
          <w:rFonts w:cstheme="minorHAnsi"/>
          <w:spacing w:val="45"/>
        </w:rPr>
        <w:t xml:space="preserve"> </w:t>
      </w:r>
      <w:r w:rsidRPr="00F77C80">
        <w:rPr>
          <w:rFonts w:cstheme="minorHAnsi"/>
        </w:rPr>
        <w:t>proof</w:t>
      </w:r>
      <w:r w:rsidRPr="00F77C80">
        <w:rPr>
          <w:rFonts w:cstheme="minorHAnsi"/>
          <w:spacing w:val="-2"/>
        </w:rPr>
        <w:t xml:space="preserve"> </w:t>
      </w:r>
      <w:r w:rsidRPr="00F77C80">
        <w:rPr>
          <w:rFonts w:cstheme="minorHAnsi"/>
        </w:rPr>
        <w:t>of workers’</w:t>
      </w:r>
      <w:r w:rsidRPr="00F77C80">
        <w:rPr>
          <w:rFonts w:cstheme="minorHAnsi"/>
          <w:spacing w:val="-2"/>
        </w:rPr>
        <w:t xml:space="preserve"> </w:t>
      </w:r>
      <w:r w:rsidRPr="00F77C80">
        <w:rPr>
          <w:rFonts w:cstheme="minorHAnsi"/>
        </w:rPr>
        <w:t>compensation</w:t>
      </w:r>
      <w:r w:rsidRPr="00F77C80">
        <w:rPr>
          <w:rFonts w:cstheme="minorHAnsi"/>
          <w:spacing w:val="2"/>
        </w:rPr>
        <w:t xml:space="preserve"> </w:t>
      </w:r>
      <w:r w:rsidRPr="00F77C80">
        <w:rPr>
          <w:rFonts w:cstheme="minorHAnsi"/>
        </w:rPr>
        <w:t>coverage meeting</w:t>
      </w:r>
      <w:r w:rsidRPr="00F77C80">
        <w:rPr>
          <w:rFonts w:cstheme="minorHAnsi"/>
          <w:spacing w:val="-3"/>
        </w:rPr>
        <w:t xml:space="preserve"> </w:t>
      </w:r>
      <w:r w:rsidRPr="00F77C80">
        <w:rPr>
          <w:rFonts w:cstheme="minorHAnsi"/>
        </w:rPr>
        <w:t>all</w:t>
      </w:r>
      <w:r w:rsidRPr="00F77C80">
        <w:rPr>
          <w:rFonts w:cstheme="minorHAnsi"/>
          <w:spacing w:val="-2"/>
        </w:rPr>
        <w:t xml:space="preserve"> </w:t>
      </w:r>
      <w:r w:rsidRPr="00F77C80">
        <w:rPr>
          <w:rFonts w:cstheme="minorHAnsi"/>
        </w:rPr>
        <w:t>statutory</w:t>
      </w:r>
      <w:r w:rsidRPr="00F77C80">
        <w:rPr>
          <w:rFonts w:cstheme="minorHAnsi"/>
          <w:spacing w:val="-3"/>
        </w:rPr>
        <w:t xml:space="preserve"> </w:t>
      </w:r>
      <w:r w:rsidRPr="00F77C80">
        <w:rPr>
          <w:rFonts w:cstheme="minorHAnsi"/>
        </w:rPr>
        <w:t xml:space="preserve">requirements of IC § 22-3-2. </w:t>
      </w:r>
      <w:r w:rsidRPr="00F77C80">
        <w:rPr>
          <w:rFonts w:cstheme="minorHAnsi"/>
          <w:spacing w:val="2"/>
        </w:rPr>
        <w:t xml:space="preserve"> </w:t>
      </w:r>
      <w:r w:rsidRPr="00F77C80">
        <w:rPr>
          <w:rFonts w:cstheme="minorHAnsi"/>
          <w:spacing w:val="-2"/>
        </w:rPr>
        <w:t>In</w:t>
      </w:r>
      <w:r w:rsidRPr="00F77C80">
        <w:rPr>
          <w:rFonts w:cstheme="minorHAnsi"/>
          <w:spacing w:val="55"/>
        </w:rPr>
        <w:t xml:space="preserve"> </w:t>
      </w:r>
      <w:r w:rsidRPr="00F77C80">
        <w:rPr>
          <w:rFonts w:cstheme="minorHAnsi"/>
        </w:rPr>
        <w:t xml:space="preserve">addition, proof </w:t>
      </w:r>
      <w:r w:rsidRPr="00F77C80">
        <w:rPr>
          <w:rFonts w:cstheme="minorHAnsi"/>
          <w:spacing w:val="-2"/>
        </w:rPr>
        <w:t>of</w:t>
      </w:r>
      <w:r w:rsidRPr="00F77C80">
        <w:rPr>
          <w:rFonts w:cstheme="minorHAnsi"/>
        </w:rPr>
        <w:t xml:space="preserve"> an</w:t>
      </w:r>
      <w:r w:rsidRPr="00F77C80">
        <w:rPr>
          <w:rFonts w:cstheme="minorHAnsi"/>
          <w:spacing w:val="-2"/>
        </w:rPr>
        <w:t xml:space="preserve"> </w:t>
      </w:r>
      <w:r w:rsidRPr="00F77C80">
        <w:rPr>
          <w:rFonts w:cstheme="minorHAnsi"/>
        </w:rPr>
        <w:t>“all</w:t>
      </w:r>
      <w:r w:rsidRPr="00F77C80">
        <w:rPr>
          <w:rFonts w:cstheme="minorHAnsi"/>
          <w:spacing w:val="-2"/>
        </w:rPr>
        <w:t xml:space="preserve"> </w:t>
      </w:r>
      <w:r w:rsidRPr="00F77C80">
        <w:rPr>
          <w:rFonts w:cstheme="minorHAnsi"/>
        </w:rPr>
        <w:t>states</w:t>
      </w:r>
      <w:r w:rsidRPr="00F77C80">
        <w:rPr>
          <w:rFonts w:cstheme="minorHAnsi"/>
          <w:spacing w:val="-2"/>
        </w:rPr>
        <w:t xml:space="preserve"> </w:t>
      </w:r>
      <w:r w:rsidRPr="00F77C80">
        <w:rPr>
          <w:rFonts w:cstheme="minorHAnsi"/>
        </w:rPr>
        <w:t>endorsement”</w:t>
      </w:r>
      <w:r w:rsidRPr="00F77C80">
        <w:rPr>
          <w:rFonts w:cstheme="minorHAnsi"/>
          <w:spacing w:val="-2"/>
        </w:rPr>
        <w:t xml:space="preserve"> </w:t>
      </w:r>
      <w:r w:rsidRPr="00F77C80">
        <w:rPr>
          <w:rFonts w:cstheme="minorHAnsi"/>
        </w:rPr>
        <w:t>covering</w:t>
      </w:r>
      <w:r w:rsidRPr="00F77C80">
        <w:rPr>
          <w:rFonts w:cstheme="minorHAnsi"/>
          <w:spacing w:val="-3"/>
        </w:rPr>
        <w:t xml:space="preserve"> </w:t>
      </w:r>
      <w:r w:rsidRPr="00F77C80">
        <w:rPr>
          <w:rFonts w:cstheme="minorHAnsi"/>
        </w:rPr>
        <w:t>claims occurring</w:t>
      </w:r>
      <w:r w:rsidRPr="00F77C80">
        <w:rPr>
          <w:rFonts w:cstheme="minorHAnsi"/>
          <w:spacing w:val="-3"/>
        </w:rPr>
        <w:t xml:space="preserve"> </w:t>
      </w:r>
      <w:r w:rsidRPr="00F77C80">
        <w:rPr>
          <w:rFonts w:cstheme="minorHAnsi"/>
        </w:rPr>
        <w:t xml:space="preserve">outside </w:t>
      </w:r>
      <w:r w:rsidRPr="00F77C80">
        <w:rPr>
          <w:rFonts w:cstheme="minorHAnsi"/>
          <w:spacing w:val="-2"/>
        </w:rPr>
        <w:t>the</w:t>
      </w:r>
      <w:r w:rsidRPr="00F77C80">
        <w:rPr>
          <w:rFonts w:cstheme="minorHAnsi"/>
        </w:rPr>
        <w:t xml:space="preserve"> State</w:t>
      </w:r>
      <w:r w:rsidRPr="00F77C80">
        <w:rPr>
          <w:rFonts w:cstheme="minorHAnsi"/>
          <w:spacing w:val="-2"/>
        </w:rPr>
        <w:t xml:space="preserve"> </w:t>
      </w:r>
      <w:r w:rsidRPr="00F77C80">
        <w:rPr>
          <w:rFonts w:cstheme="minorHAnsi"/>
        </w:rPr>
        <w:t>is</w:t>
      </w:r>
      <w:r w:rsidRPr="00F77C80">
        <w:rPr>
          <w:rFonts w:cstheme="minorHAnsi"/>
          <w:spacing w:val="73"/>
        </w:rPr>
        <w:t xml:space="preserve"> </w:t>
      </w:r>
      <w:r w:rsidRPr="00F77C80">
        <w:rPr>
          <w:rFonts w:cstheme="minorHAnsi"/>
        </w:rPr>
        <w:t>required if any</w:t>
      </w:r>
      <w:r w:rsidRPr="00F77C80">
        <w:rPr>
          <w:rFonts w:cstheme="minorHAnsi"/>
          <w:spacing w:val="-2"/>
        </w:rPr>
        <w:t xml:space="preserve"> </w:t>
      </w:r>
      <w:r w:rsidRPr="00F77C80">
        <w:rPr>
          <w:rFonts w:cstheme="minorHAnsi"/>
        </w:rPr>
        <w:t>of</w:t>
      </w:r>
      <w:r w:rsidRPr="00F77C80">
        <w:rPr>
          <w:rFonts w:cstheme="minorHAnsi"/>
          <w:spacing w:val="-2"/>
        </w:rPr>
        <w:t xml:space="preserve"> </w:t>
      </w:r>
      <w:r w:rsidRPr="00F77C80">
        <w:rPr>
          <w:rFonts w:cstheme="minorHAnsi"/>
        </w:rPr>
        <w:t>the</w:t>
      </w:r>
      <w:r w:rsidRPr="00F77C80">
        <w:rPr>
          <w:rFonts w:cstheme="minorHAnsi"/>
          <w:spacing w:val="-2"/>
        </w:rPr>
        <w:t xml:space="preserve"> </w:t>
      </w:r>
      <w:r w:rsidRPr="00F77C80">
        <w:rPr>
          <w:rFonts w:cstheme="minorHAnsi"/>
        </w:rPr>
        <w:t>services provided under</w:t>
      </w:r>
      <w:r w:rsidRPr="00F77C80">
        <w:rPr>
          <w:rFonts w:cstheme="minorHAnsi"/>
          <w:spacing w:val="-2"/>
        </w:rPr>
        <w:t xml:space="preserve"> </w:t>
      </w:r>
      <w:r w:rsidRPr="00F77C80">
        <w:rPr>
          <w:rFonts w:cstheme="minorHAnsi"/>
        </w:rPr>
        <w:t>this Contract</w:t>
      </w:r>
      <w:r w:rsidRPr="00F77C80">
        <w:rPr>
          <w:rFonts w:cstheme="minorHAnsi"/>
          <w:spacing w:val="1"/>
        </w:rPr>
        <w:t xml:space="preserve"> </w:t>
      </w:r>
      <w:r w:rsidRPr="00F77C80">
        <w:rPr>
          <w:rFonts w:cstheme="minorHAnsi"/>
        </w:rPr>
        <w:t>involve work</w:t>
      </w:r>
      <w:r w:rsidRPr="00F77C80">
        <w:rPr>
          <w:rFonts w:cstheme="minorHAnsi"/>
          <w:spacing w:val="-2"/>
        </w:rPr>
        <w:t xml:space="preserve"> </w:t>
      </w:r>
      <w:r w:rsidRPr="00F77C80">
        <w:rPr>
          <w:rFonts w:cstheme="minorHAnsi"/>
        </w:rPr>
        <w:t>outside of Indiana.</w:t>
      </w:r>
    </w:p>
    <w:p w14:paraId="2C15AA63" w14:textId="77777777" w:rsidR="00D515C5" w:rsidRPr="00F77C80" w:rsidRDefault="00D515C5" w:rsidP="00F77C80">
      <w:pPr>
        <w:spacing w:after="0" w:line="240" w:lineRule="auto"/>
        <w:jc w:val="both"/>
        <w:rPr>
          <w:rFonts w:eastAsia="Times New Roman" w:cstheme="minorHAnsi"/>
        </w:rPr>
      </w:pPr>
    </w:p>
    <w:p w14:paraId="56366C2F" w14:textId="77777777" w:rsidR="006E4F58" w:rsidRPr="00F77C80" w:rsidRDefault="006E4F58" w:rsidP="00C93F29">
      <w:pPr>
        <w:spacing w:after="0" w:line="240" w:lineRule="auto"/>
        <w:ind w:left="720" w:hanging="360"/>
        <w:jc w:val="both"/>
        <w:rPr>
          <w:rFonts w:eastAsia="Times New Roman" w:cstheme="minorHAnsi"/>
        </w:rPr>
      </w:pPr>
      <w:r w:rsidRPr="00F77C80">
        <w:rPr>
          <w:rFonts w:eastAsia="Times New Roman" w:cstheme="minorHAnsi"/>
        </w:rPr>
        <w:t>B.  The Contractor’s insurance coverage must meet the following additional requirements:</w:t>
      </w:r>
    </w:p>
    <w:p w14:paraId="00E12736" w14:textId="77777777" w:rsidR="006E4F58" w:rsidRPr="00F77C80" w:rsidRDefault="006E4F58" w:rsidP="00F77C80">
      <w:pPr>
        <w:spacing w:after="0" w:line="240" w:lineRule="auto"/>
        <w:jc w:val="both"/>
        <w:rPr>
          <w:rFonts w:eastAsia="Times New Roman" w:cstheme="minorHAnsi"/>
        </w:rPr>
      </w:pPr>
    </w:p>
    <w:p w14:paraId="58A9F7D1" w14:textId="7C3F3254" w:rsidR="006E4F58" w:rsidRPr="00C93F29" w:rsidRDefault="006E4F58" w:rsidP="00FD57F8">
      <w:pPr>
        <w:pStyle w:val="ListParagraph"/>
        <w:numPr>
          <w:ilvl w:val="0"/>
          <w:numId w:val="19"/>
        </w:numPr>
        <w:spacing w:after="0" w:line="240" w:lineRule="auto"/>
        <w:jc w:val="both"/>
        <w:rPr>
          <w:rFonts w:eastAsia="Times New Roman" w:cstheme="minorHAnsi"/>
        </w:rPr>
      </w:pPr>
      <w:r w:rsidRPr="00C93F29">
        <w:rPr>
          <w:rFonts w:eastAsia="Times New Roman" w:cstheme="minorHAnsi"/>
        </w:rPr>
        <w:t>The insurer must have a certificate of authority or other appropriate authorization to operate in the state in which the policy was issued.</w:t>
      </w:r>
    </w:p>
    <w:p w14:paraId="6A320CAA" w14:textId="5C7FA947" w:rsidR="006E4F58" w:rsidRPr="00C93F29" w:rsidRDefault="006E4F58" w:rsidP="00FD57F8">
      <w:pPr>
        <w:pStyle w:val="ListParagraph"/>
        <w:numPr>
          <w:ilvl w:val="0"/>
          <w:numId w:val="19"/>
        </w:numPr>
        <w:spacing w:after="0" w:line="240" w:lineRule="auto"/>
        <w:jc w:val="both"/>
        <w:rPr>
          <w:rFonts w:eastAsia="Times New Roman" w:cstheme="minorHAnsi"/>
        </w:rPr>
      </w:pPr>
      <w:r w:rsidRPr="00C93F29">
        <w:rPr>
          <w:rFonts w:eastAsia="Times New Roman" w:cstheme="minorHAnsi"/>
        </w:rPr>
        <w:t xml:space="preserve">Any deductible or self-insured retention amount or other similar obligation under the insurance policies shall be the sole obligation of the Contractor. </w:t>
      </w:r>
    </w:p>
    <w:p w14:paraId="74A2830C" w14:textId="5F978949" w:rsidR="006E4F58" w:rsidRPr="00C93F29" w:rsidRDefault="006E4F58" w:rsidP="00FD57F8">
      <w:pPr>
        <w:pStyle w:val="ListParagraph"/>
        <w:numPr>
          <w:ilvl w:val="0"/>
          <w:numId w:val="19"/>
        </w:numPr>
        <w:spacing w:after="0" w:line="240" w:lineRule="auto"/>
        <w:jc w:val="both"/>
        <w:rPr>
          <w:rFonts w:eastAsia="Times New Roman" w:cstheme="minorHAnsi"/>
        </w:rPr>
      </w:pPr>
      <w:r w:rsidRPr="00C93F29">
        <w:rPr>
          <w:rFonts w:eastAsia="Times New Roman" w:cstheme="minorHAnsi"/>
        </w:rPr>
        <w:t xml:space="preserve">The State will be defended, </w:t>
      </w:r>
      <w:r w:rsidR="00990F50" w:rsidRPr="00C93F29">
        <w:rPr>
          <w:rFonts w:eastAsia="Times New Roman" w:cstheme="minorHAnsi"/>
        </w:rPr>
        <w:t>indemnified,</w:t>
      </w:r>
      <w:r w:rsidRPr="00C93F29">
        <w:rPr>
          <w:rFonts w:eastAsia="Times New Roman" w:cstheme="minorHAnsi"/>
        </w:rPr>
        <w:t xml:space="preserve"> and held harmless to the full extent of any coverage actually secured by the Contractor in excess of the minimum requirements set forth above.</w:t>
      </w:r>
      <w:r w:rsidR="007412B2" w:rsidRPr="00C93F29">
        <w:rPr>
          <w:rFonts w:eastAsia="Times New Roman" w:cstheme="minorHAnsi"/>
        </w:rPr>
        <w:t xml:space="preserve"> </w:t>
      </w:r>
      <w:r w:rsidRPr="00C93F29">
        <w:rPr>
          <w:rFonts w:eastAsia="Times New Roman" w:cstheme="minorHAnsi"/>
        </w:rPr>
        <w:t>The duty to indemnify the State under this Contract shall not be limited by the insurance required in this Contract.</w:t>
      </w:r>
    </w:p>
    <w:p w14:paraId="6BD58BBF" w14:textId="3B490DE3" w:rsidR="006E4F58" w:rsidRPr="00C93F29" w:rsidRDefault="006E4F58" w:rsidP="00FD57F8">
      <w:pPr>
        <w:pStyle w:val="ListParagraph"/>
        <w:numPr>
          <w:ilvl w:val="0"/>
          <w:numId w:val="19"/>
        </w:numPr>
        <w:spacing w:after="0" w:line="240" w:lineRule="auto"/>
        <w:jc w:val="both"/>
        <w:rPr>
          <w:rFonts w:eastAsia="Times New Roman" w:cstheme="minorHAnsi"/>
        </w:rPr>
      </w:pPr>
      <w:r w:rsidRPr="00C93F29">
        <w:rPr>
          <w:rFonts w:eastAsia="Times New Roman" w:cstheme="minorHAnsi"/>
        </w:rPr>
        <w:t>The insurance required in this Contract, through a policy or endorsement(s), shall include a provision that the policy and endorsements may not be canceled or modified without thirty (30) days’ prior written notice to the undersigned State agency.</w:t>
      </w:r>
    </w:p>
    <w:p w14:paraId="2B371A6F" w14:textId="163DB313" w:rsidR="006E4F58" w:rsidRPr="00C93F29" w:rsidRDefault="006E4F58" w:rsidP="00FD57F8">
      <w:pPr>
        <w:pStyle w:val="ListParagraph"/>
        <w:numPr>
          <w:ilvl w:val="0"/>
          <w:numId w:val="19"/>
        </w:numPr>
        <w:spacing w:after="0" w:line="240" w:lineRule="auto"/>
        <w:jc w:val="both"/>
        <w:rPr>
          <w:rFonts w:eastAsia="Times New Roman" w:cstheme="minorHAnsi"/>
        </w:rPr>
      </w:pPr>
      <w:r w:rsidRPr="00C93F29">
        <w:rPr>
          <w:rFonts w:eastAsia="Times New Roman" w:cstheme="minorHAnsi"/>
        </w:rPr>
        <w:t>The Contractor waives and agrees to require their insurer to waive their rights of subrogation against the State of Indiana.</w:t>
      </w:r>
    </w:p>
    <w:p w14:paraId="7BFDD6C8" w14:textId="77777777" w:rsidR="006E4F58" w:rsidRPr="00F77C80" w:rsidRDefault="006E4F58" w:rsidP="00F77C80">
      <w:pPr>
        <w:spacing w:after="0" w:line="240" w:lineRule="auto"/>
        <w:jc w:val="both"/>
        <w:rPr>
          <w:rFonts w:eastAsia="Times New Roman" w:cstheme="minorHAnsi"/>
        </w:rPr>
      </w:pPr>
    </w:p>
    <w:p w14:paraId="5425BB47" w14:textId="77777777" w:rsidR="006E4F58" w:rsidRPr="00F77C80" w:rsidRDefault="006E4F58" w:rsidP="00C93F29">
      <w:pPr>
        <w:spacing w:after="0" w:line="240" w:lineRule="auto"/>
        <w:ind w:left="720" w:hanging="360"/>
        <w:jc w:val="both"/>
        <w:rPr>
          <w:rFonts w:eastAsia="Times New Roman" w:cstheme="minorHAnsi"/>
        </w:rPr>
      </w:pPr>
      <w:r w:rsidRPr="00F77C80">
        <w:rPr>
          <w:rFonts w:eastAsia="Times New Roman" w:cstheme="minorHAnsi"/>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468E801D" w14:textId="77777777" w:rsidR="006E4F58" w:rsidRPr="00F77C80" w:rsidRDefault="006E4F58" w:rsidP="00F77C80">
      <w:pPr>
        <w:spacing w:after="0" w:line="240" w:lineRule="auto"/>
        <w:jc w:val="both"/>
        <w:rPr>
          <w:rFonts w:eastAsia="Times New Roman" w:cstheme="minorHAnsi"/>
          <w:b/>
        </w:rPr>
      </w:pPr>
    </w:p>
    <w:p w14:paraId="11AC02FE" w14:textId="77777777" w:rsidR="00202E37" w:rsidRPr="00F77C80" w:rsidRDefault="006E4F58" w:rsidP="3DCED601">
      <w:pPr>
        <w:spacing w:after="0" w:line="240" w:lineRule="auto"/>
        <w:jc w:val="both"/>
        <w:rPr>
          <w:rFonts w:eastAsia="Times New Roman"/>
        </w:rPr>
      </w:pPr>
      <w:r w:rsidRPr="16C8AE9C">
        <w:rPr>
          <w:rFonts w:eastAsia="Times New Roman"/>
          <w:b/>
          <w:bCs/>
        </w:rPr>
        <w:t>2</w:t>
      </w:r>
      <w:r w:rsidR="00657CD7" w:rsidRPr="16C8AE9C">
        <w:rPr>
          <w:rFonts w:eastAsia="Times New Roman"/>
          <w:b/>
          <w:bCs/>
        </w:rPr>
        <w:t>9</w:t>
      </w:r>
      <w:r w:rsidRPr="16C8AE9C">
        <w:rPr>
          <w:rFonts w:eastAsia="Times New Roman"/>
          <w:b/>
          <w:bCs/>
        </w:rPr>
        <w:t>.  Key Person(s)</w:t>
      </w:r>
      <w:r w:rsidRPr="16C8AE9C">
        <w:rPr>
          <w:rFonts w:eastAsia="Times New Roman"/>
        </w:rPr>
        <w:t xml:space="preserve">. </w:t>
      </w:r>
    </w:p>
    <w:p w14:paraId="63D5B2E6" w14:textId="0EFB7FDA" w:rsidR="006E4F58" w:rsidRPr="00F77C80" w:rsidRDefault="006E4F58" w:rsidP="00F77C80">
      <w:pPr>
        <w:spacing w:after="0" w:line="240" w:lineRule="auto"/>
        <w:jc w:val="both"/>
        <w:rPr>
          <w:rFonts w:eastAsia="Times New Roman" w:cstheme="minorHAnsi"/>
        </w:rPr>
      </w:pPr>
      <w:r w:rsidRPr="00F77C80">
        <w:rPr>
          <w:rFonts w:eastAsia="Times New Roman" w:cstheme="minorHAnsi"/>
        </w:rPr>
        <w:t xml:space="preserve"> </w:t>
      </w:r>
    </w:p>
    <w:p w14:paraId="183CFDA5" w14:textId="0DA9535E" w:rsidR="006E4F58" w:rsidRPr="00F77C80" w:rsidRDefault="006E4F58" w:rsidP="3DCED601">
      <w:pPr>
        <w:spacing w:after="0" w:line="240" w:lineRule="auto"/>
        <w:ind w:left="720" w:hanging="360"/>
        <w:jc w:val="both"/>
        <w:rPr>
          <w:rFonts w:eastAsia="Times New Roman"/>
        </w:rPr>
      </w:pPr>
      <w:r w:rsidRPr="3DCED601">
        <w:rPr>
          <w:rFonts w:eastAsia="Times New Roman"/>
        </w:rPr>
        <w:t xml:space="preserve">A.  If both parties have designated that certain individual(s) are essential to the services offered, the parties agree that should such individual(s) leave their employment during the term of this Contract for whatever reason, </w:t>
      </w:r>
      <w:ins w:id="12" w:author="Kluge, Shauna" w:date="2021-02-26T09:25:00Z">
        <w:r w:rsidR="00EE0B65" w:rsidRPr="3DCED601">
          <w:rPr>
            <w:rFonts w:eastAsia="Times New Roman"/>
          </w:rPr>
          <w:t xml:space="preserve">the Contractor will work </w:t>
        </w:r>
        <w:del w:id="13" w:author="Shade, Bryan" w:date="2021-02-26T20:23:00Z">
          <w:r w:rsidRPr="3DCED601" w:rsidDel="00EE0B65">
            <w:rPr>
              <w:rFonts w:eastAsia="Times New Roman"/>
            </w:rPr>
            <w:delText xml:space="preserve">closely </w:delText>
          </w:r>
        </w:del>
        <w:r w:rsidR="00EE0B65" w:rsidRPr="3DCED601">
          <w:rPr>
            <w:rFonts w:eastAsia="Times New Roman"/>
          </w:rPr>
          <w:t xml:space="preserve">with the State to identify a replacement </w:t>
        </w:r>
      </w:ins>
      <w:ins w:id="14" w:author="Shade, Bryan" w:date="2021-02-26T20:25:00Z">
        <w:r w:rsidR="3ED4B5F0" w:rsidRPr="3DCED601">
          <w:rPr>
            <w:rFonts w:eastAsia="Times New Roman"/>
          </w:rPr>
          <w:t xml:space="preserve">of similar expertise </w:t>
        </w:r>
      </w:ins>
      <w:ins w:id="15" w:author="Kluge, Shauna" w:date="2021-02-26T09:25:00Z">
        <w:r w:rsidR="00EE0B65" w:rsidRPr="3DCED601">
          <w:rPr>
            <w:rFonts w:eastAsia="Times New Roman"/>
          </w:rPr>
          <w:t xml:space="preserve">for </w:t>
        </w:r>
      </w:ins>
      <w:ins w:id="16" w:author="Shade, Bryan" w:date="2021-02-26T20:23:00Z">
        <w:r w:rsidR="420F1DAF" w:rsidRPr="3DCED601">
          <w:rPr>
            <w:rFonts w:eastAsia="Times New Roman"/>
          </w:rPr>
          <w:t xml:space="preserve">such </w:t>
        </w:r>
      </w:ins>
      <w:ins w:id="17" w:author="Kluge, Shauna" w:date="2021-02-26T09:25:00Z">
        <w:del w:id="18" w:author="Shade, Bryan" w:date="2021-02-26T20:23:00Z">
          <w:r w:rsidRPr="3DCED601" w:rsidDel="00EE0B65">
            <w:rPr>
              <w:rFonts w:eastAsia="Times New Roman"/>
            </w:rPr>
            <w:delText xml:space="preserve">the </w:delText>
          </w:r>
        </w:del>
        <w:r w:rsidR="00EE0B65" w:rsidRPr="3DCED601">
          <w:rPr>
            <w:rFonts w:eastAsia="Times New Roman"/>
          </w:rPr>
          <w:t>individual(s)</w:t>
        </w:r>
      </w:ins>
      <w:ins w:id="19" w:author="Shade, Bryan" w:date="2021-02-26T20:24:00Z">
        <w:r w:rsidR="0CE740B7" w:rsidRPr="3DCED601">
          <w:rPr>
            <w:rFonts w:eastAsia="Times New Roman"/>
          </w:rPr>
          <w:t xml:space="preserve"> within thirty (30) days of the individual(s) leaving employment</w:t>
        </w:r>
      </w:ins>
      <w:ins w:id="20" w:author="Kluge, Shauna" w:date="2021-02-26T09:25:00Z">
        <w:r w:rsidR="00EE0B65" w:rsidRPr="3DCED601">
          <w:rPr>
            <w:rFonts w:eastAsia="Times New Roman"/>
          </w:rPr>
          <w:t>.</w:t>
        </w:r>
      </w:ins>
      <w:del w:id="21" w:author="Kluge, Shauna" w:date="2021-02-26T09:26:00Z">
        <w:r w:rsidRPr="3DCED601" w:rsidDel="006E4F58">
          <w:rPr>
            <w:rFonts w:eastAsia="Times New Roman"/>
          </w:rPr>
          <w:delText>the State shall have the right to terminate this Contract upon thirty (30) days’ prior written notice.</w:delText>
        </w:r>
      </w:del>
    </w:p>
    <w:p w14:paraId="76DB5F7B" w14:textId="77777777" w:rsidR="006E4F58" w:rsidRPr="00F77C80" w:rsidRDefault="006E4F58" w:rsidP="00C93F29">
      <w:pPr>
        <w:spacing w:after="0" w:line="240" w:lineRule="auto"/>
        <w:ind w:left="720" w:hanging="360"/>
        <w:jc w:val="both"/>
        <w:rPr>
          <w:rFonts w:eastAsia="Times New Roman" w:cstheme="minorHAnsi"/>
        </w:rPr>
      </w:pPr>
    </w:p>
    <w:p w14:paraId="58EAE8E5" w14:textId="77777777" w:rsidR="006E4F58" w:rsidRPr="00F77C80" w:rsidRDefault="006E4F58" w:rsidP="00C93F29">
      <w:pPr>
        <w:spacing w:after="0" w:line="240" w:lineRule="auto"/>
        <w:ind w:left="720" w:hanging="360"/>
        <w:jc w:val="both"/>
        <w:rPr>
          <w:rFonts w:eastAsia="Times New Roman" w:cstheme="minorHAnsi"/>
        </w:rPr>
      </w:pPr>
      <w:r w:rsidRPr="00F77C80">
        <w:rPr>
          <w:rFonts w:eastAsia="Times New Roman" w:cstheme="minorHAnsi"/>
        </w:rPr>
        <w:t>B.  In the event that the Contractor is an individual, that individual shall be considered a key person and, as such, essential to this Contract. Substitution of another for the Contractor shall not be permitted without express written consent of the State.</w:t>
      </w:r>
    </w:p>
    <w:p w14:paraId="46F572BB" w14:textId="77777777" w:rsidR="006E4F58" w:rsidRPr="00F77C80" w:rsidRDefault="006E4F58" w:rsidP="00C93F29">
      <w:pPr>
        <w:spacing w:after="0" w:line="240" w:lineRule="auto"/>
        <w:ind w:left="720" w:hanging="360"/>
        <w:jc w:val="both"/>
        <w:rPr>
          <w:rFonts w:eastAsia="Times New Roman" w:cstheme="minorHAnsi"/>
        </w:rPr>
      </w:pPr>
    </w:p>
    <w:p w14:paraId="513F4C18" w14:textId="77777777" w:rsidR="006E4F58" w:rsidRPr="00F77C80" w:rsidRDefault="006E4F58" w:rsidP="00C93F29">
      <w:pPr>
        <w:spacing w:after="0" w:line="240" w:lineRule="auto"/>
        <w:ind w:left="720" w:hanging="360"/>
        <w:jc w:val="both"/>
        <w:rPr>
          <w:rFonts w:eastAsia="Times New Roman" w:cstheme="minorHAnsi"/>
        </w:rPr>
      </w:pPr>
      <w:r w:rsidRPr="00F77C80">
        <w:rPr>
          <w:rFonts w:eastAsia="Times New Roman" w:cstheme="minorHAnsi"/>
        </w:rPr>
        <w:lastRenderedPageBreak/>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14:paraId="04571E99" w14:textId="77777777" w:rsidR="006E4F58" w:rsidRPr="00F77C80" w:rsidRDefault="006E4F58" w:rsidP="00C93F29">
      <w:pPr>
        <w:spacing w:after="0" w:line="240" w:lineRule="auto"/>
        <w:ind w:left="720" w:hanging="360"/>
        <w:jc w:val="both"/>
        <w:rPr>
          <w:rFonts w:eastAsia="Times New Roman" w:cstheme="minorHAnsi"/>
        </w:rPr>
      </w:pPr>
    </w:p>
    <w:p w14:paraId="1D3D79F3" w14:textId="77777777" w:rsidR="006E4F58" w:rsidRPr="00F77C80" w:rsidRDefault="006E4F58" w:rsidP="00C93F29">
      <w:pPr>
        <w:spacing w:after="0" w:line="240" w:lineRule="auto"/>
        <w:ind w:left="720" w:hanging="360"/>
        <w:jc w:val="both"/>
        <w:rPr>
          <w:rFonts w:eastAsia="Times New Roman" w:cstheme="minorHAnsi"/>
        </w:rPr>
      </w:pPr>
      <w:bookmarkStart w:id="22" w:name="_Toc236554570"/>
      <w:r w:rsidRPr="00F77C80">
        <w:rPr>
          <w:rFonts w:eastAsia="Times New Roman" w:cstheme="minorHAnsi"/>
        </w:rPr>
        <w:t>Key person(s) to this Contract is/are _________________________________________</w:t>
      </w:r>
      <w:bookmarkEnd w:id="22"/>
    </w:p>
    <w:p w14:paraId="5A7C12C0" w14:textId="77777777" w:rsidR="006E4F58" w:rsidRPr="00F77C80" w:rsidRDefault="006E4F58" w:rsidP="00F77C80">
      <w:pPr>
        <w:spacing w:after="0" w:line="240" w:lineRule="auto"/>
        <w:jc w:val="both"/>
        <w:rPr>
          <w:rFonts w:eastAsia="Times New Roman" w:cstheme="minorHAnsi"/>
        </w:rPr>
      </w:pPr>
    </w:p>
    <w:p w14:paraId="64E847C8" w14:textId="4C2AEA4D" w:rsidR="006E4F58" w:rsidRPr="00F77C80" w:rsidRDefault="00657CD7" w:rsidP="00F77C80">
      <w:pPr>
        <w:spacing w:after="0" w:line="240" w:lineRule="auto"/>
        <w:jc w:val="both"/>
        <w:rPr>
          <w:rFonts w:eastAsia="Times New Roman" w:cstheme="minorHAnsi"/>
        </w:rPr>
      </w:pPr>
      <w:r w:rsidRPr="00F77C80">
        <w:rPr>
          <w:rFonts w:eastAsia="Times New Roman" w:cstheme="minorHAnsi"/>
          <w:b/>
        </w:rPr>
        <w:t>30</w:t>
      </w:r>
      <w:r w:rsidR="006E4F58" w:rsidRPr="00F77C80">
        <w:rPr>
          <w:rFonts w:eastAsia="Times New Roman" w:cstheme="minorHAnsi"/>
          <w:b/>
        </w:rPr>
        <w:t>.  Licensing Standards</w:t>
      </w:r>
      <w:r w:rsidR="006E4F58" w:rsidRPr="00F77C80">
        <w:rPr>
          <w:rFonts w:eastAsia="Times New Roman" w:cstheme="minorHAnsi"/>
        </w:rPr>
        <w:t>.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p>
    <w:p w14:paraId="3E16C369" w14:textId="77777777" w:rsidR="006E4F58" w:rsidRPr="00F77C80" w:rsidRDefault="006E4F58" w:rsidP="00F77C80">
      <w:pPr>
        <w:spacing w:after="0" w:line="240" w:lineRule="auto"/>
        <w:jc w:val="both"/>
        <w:rPr>
          <w:rFonts w:eastAsia="Times New Roman" w:cstheme="minorHAnsi"/>
        </w:rPr>
      </w:pPr>
    </w:p>
    <w:p w14:paraId="0A536160" w14:textId="256B685C" w:rsidR="006E4F58" w:rsidRPr="00F77C80" w:rsidRDefault="006E4F58" w:rsidP="00F77C80">
      <w:pPr>
        <w:spacing w:after="0" w:line="240" w:lineRule="auto"/>
        <w:jc w:val="both"/>
        <w:rPr>
          <w:rFonts w:eastAsia="Times New Roman" w:cstheme="minorHAnsi"/>
        </w:rPr>
      </w:pPr>
      <w:r w:rsidRPr="00F77C80">
        <w:rPr>
          <w:rFonts w:eastAsia="Times New Roman" w:cstheme="minorHAnsi"/>
          <w:b/>
        </w:rPr>
        <w:t>3</w:t>
      </w:r>
      <w:r w:rsidR="00657CD7" w:rsidRPr="00F77C80">
        <w:rPr>
          <w:rFonts w:eastAsia="Times New Roman" w:cstheme="minorHAnsi"/>
          <w:b/>
        </w:rPr>
        <w:t>1</w:t>
      </w:r>
      <w:r w:rsidRPr="00F77C80">
        <w:rPr>
          <w:rFonts w:eastAsia="Times New Roman" w:cstheme="minorHAnsi"/>
          <w:b/>
        </w:rPr>
        <w:t>.  Merger &amp; Modification</w:t>
      </w:r>
      <w:r w:rsidRPr="00F77C80">
        <w:rPr>
          <w:rFonts w:eastAsia="Times New Roman" w:cstheme="minorHAnsi"/>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3BCB4544" w14:textId="77777777" w:rsidR="006E4F58" w:rsidRPr="00F77C80" w:rsidRDefault="006E4F58" w:rsidP="00F77C80">
      <w:pPr>
        <w:spacing w:after="0" w:line="240" w:lineRule="auto"/>
        <w:jc w:val="both"/>
        <w:rPr>
          <w:rFonts w:eastAsia="Times New Roman" w:cstheme="minorHAnsi"/>
        </w:rPr>
      </w:pPr>
    </w:p>
    <w:p w14:paraId="1253DDD7" w14:textId="248F69D7" w:rsidR="004B543A" w:rsidRPr="00F77C80" w:rsidRDefault="006E4F58" w:rsidP="00F77C80">
      <w:pPr>
        <w:autoSpaceDE w:val="0"/>
        <w:autoSpaceDN w:val="0"/>
        <w:spacing w:after="0" w:line="240" w:lineRule="auto"/>
        <w:jc w:val="both"/>
        <w:rPr>
          <w:rFonts w:cstheme="minorHAnsi"/>
          <w:bCs/>
        </w:rPr>
      </w:pPr>
      <w:r w:rsidRPr="00F77C80">
        <w:rPr>
          <w:rFonts w:eastAsia="Calibri" w:cstheme="minorHAnsi"/>
          <w:b/>
          <w:bCs/>
          <w:color w:val="000000"/>
        </w:rPr>
        <w:t>3</w:t>
      </w:r>
      <w:r w:rsidR="00657CD7" w:rsidRPr="00F77C80">
        <w:rPr>
          <w:rFonts w:eastAsia="Calibri" w:cstheme="minorHAnsi"/>
          <w:b/>
          <w:bCs/>
          <w:color w:val="000000"/>
        </w:rPr>
        <w:t>2</w:t>
      </w:r>
      <w:r w:rsidRPr="00F77C80">
        <w:rPr>
          <w:rFonts w:eastAsia="Calibri" w:cstheme="minorHAnsi"/>
          <w:b/>
          <w:bCs/>
          <w:color w:val="000000"/>
        </w:rPr>
        <w:t xml:space="preserve">.  Minority and Women’s Business Enterprises Compliance. </w:t>
      </w:r>
      <w:r w:rsidR="00094DA4" w:rsidRPr="00F77C80">
        <w:rPr>
          <w:rFonts w:eastAsia="Calibri" w:cstheme="minorHAnsi"/>
          <w:b/>
          <w:bCs/>
          <w:color w:val="000000"/>
        </w:rPr>
        <w:t xml:space="preserve">  </w:t>
      </w:r>
    </w:p>
    <w:p w14:paraId="3FE0046F" w14:textId="40D0ACB6" w:rsidR="004B543A" w:rsidRPr="00F77C80" w:rsidRDefault="004B543A" w:rsidP="00F77C80">
      <w:pPr>
        <w:autoSpaceDE w:val="0"/>
        <w:autoSpaceDN w:val="0"/>
        <w:spacing w:after="0" w:line="240" w:lineRule="auto"/>
        <w:jc w:val="both"/>
        <w:rPr>
          <w:rFonts w:cstheme="minorHAnsi"/>
          <w:b/>
          <w:bCs/>
        </w:rPr>
      </w:pPr>
      <w:r w:rsidRPr="00F77C80">
        <w:rPr>
          <w:rFonts w:cstheme="minorHAnsi"/>
          <w:bCs/>
        </w:rPr>
        <w:t xml:space="preserve">Award of this Contract was based, in part, on the Minority and/or Women’s Business Enterprise (“MBE” and/or “WBE”) participation plan as detailed in the Minority and Women’s Business Enterprises Subcontractor Commitment Form, </w:t>
      </w:r>
      <w:r w:rsidR="00D0184B" w:rsidRPr="00F77C80">
        <w:rPr>
          <w:rFonts w:cstheme="minorHAnsi"/>
          <w:bCs/>
        </w:rPr>
        <w:t xml:space="preserve">commonly referred to as “Attachment A” in the procurement documentation and </w:t>
      </w:r>
      <w:r w:rsidRPr="00F77C80">
        <w:rPr>
          <w:rFonts w:cstheme="minorHAnsi"/>
          <w:bCs/>
        </w:rPr>
        <w:t>incorporated by reference herein</w:t>
      </w:r>
      <w:r w:rsidRPr="00F77C80">
        <w:rPr>
          <w:rFonts w:cstheme="minorHAnsi"/>
          <w:b/>
          <w:bCs/>
        </w:rPr>
        <w:t xml:space="preserve">. </w:t>
      </w:r>
      <w:r w:rsidRPr="00F77C80">
        <w:rPr>
          <w:rFonts w:cstheme="minorHAnsi"/>
          <w:bCs/>
        </w:rPr>
        <w:t xml:space="preserve">Therefore, any changes to this information during the Contract term must be approved by MWBE Compliance and may require an amendment. It is the State’s expectation that the Contractor will meet the subcontractor commitments during the Contract term.  </w:t>
      </w:r>
      <w:r w:rsidRPr="00F77C80">
        <w:rPr>
          <w:rFonts w:cstheme="minorHAnsi"/>
          <w:b/>
          <w:bCs/>
        </w:rPr>
        <w:t xml:space="preserve">  </w:t>
      </w:r>
    </w:p>
    <w:p w14:paraId="1016E6E0" w14:textId="77777777" w:rsidR="004B543A" w:rsidRPr="00F77C80" w:rsidRDefault="004B543A" w:rsidP="00F77C80">
      <w:pPr>
        <w:autoSpaceDE w:val="0"/>
        <w:autoSpaceDN w:val="0"/>
        <w:spacing w:after="0" w:line="240" w:lineRule="auto"/>
        <w:jc w:val="both"/>
        <w:rPr>
          <w:rFonts w:cstheme="minorHAnsi"/>
          <w:b/>
          <w:bCs/>
        </w:rPr>
      </w:pPr>
    </w:p>
    <w:p w14:paraId="59A3DCF7" w14:textId="77777777" w:rsidR="004B543A" w:rsidRPr="00F77C80" w:rsidRDefault="004B543A" w:rsidP="00F77C80">
      <w:pPr>
        <w:autoSpaceDE w:val="0"/>
        <w:autoSpaceDN w:val="0"/>
        <w:spacing w:after="0" w:line="240" w:lineRule="auto"/>
        <w:jc w:val="both"/>
        <w:rPr>
          <w:rFonts w:eastAsia="Calibri" w:cstheme="minorHAnsi"/>
          <w:color w:val="000000"/>
        </w:rPr>
      </w:pPr>
      <w:r w:rsidRPr="00F77C80">
        <w:rPr>
          <w:rFonts w:cstheme="minorHAnsi"/>
        </w:rPr>
        <w:t xml:space="preserve">The following MBE/WBE Division (“Division”) certified MBE and/or WBE subcontractors will be participating in this Contract: </w:t>
      </w:r>
      <w:r w:rsidRPr="00F77C80">
        <w:rPr>
          <w:rFonts w:cstheme="minorHAnsi"/>
          <w:b/>
        </w:rPr>
        <w:t>[Add additional MBEs and WBEs using the same format.]</w:t>
      </w:r>
      <w:r w:rsidRPr="00F77C80">
        <w:rPr>
          <w:rFonts w:cstheme="minorHAnsi"/>
        </w:rPr>
        <w:t xml:space="preserve"> </w:t>
      </w:r>
      <w:r w:rsidRPr="00F77C80">
        <w:rPr>
          <w:rFonts w:eastAsia="Calibri" w:cstheme="minorHAnsi"/>
          <w:color w:val="000000"/>
        </w:rPr>
        <w:t xml:space="preserve"> </w:t>
      </w:r>
    </w:p>
    <w:p w14:paraId="7E60D568" w14:textId="77777777" w:rsidR="004B543A" w:rsidRPr="00F77C80" w:rsidRDefault="004B543A" w:rsidP="00F77C80">
      <w:pPr>
        <w:autoSpaceDE w:val="0"/>
        <w:autoSpaceDN w:val="0"/>
        <w:spacing w:after="0" w:line="240" w:lineRule="auto"/>
        <w:jc w:val="both"/>
        <w:rPr>
          <w:rFonts w:eastAsia="Calibri" w:cstheme="minorHAnsi"/>
          <w:color w:val="000000"/>
        </w:rPr>
      </w:pPr>
    </w:p>
    <w:p w14:paraId="63E7E347" w14:textId="77777777" w:rsidR="004B543A" w:rsidRPr="00F77C80" w:rsidRDefault="004B543A" w:rsidP="00F77C80">
      <w:pPr>
        <w:autoSpaceDE w:val="0"/>
        <w:autoSpaceDN w:val="0"/>
        <w:spacing w:after="0" w:line="240" w:lineRule="auto"/>
        <w:jc w:val="both"/>
        <w:rPr>
          <w:rFonts w:eastAsia="Calibri" w:cstheme="minorHAnsi"/>
          <w:color w:val="000000"/>
          <w:sz w:val="16"/>
          <w:szCs w:val="16"/>
        </w:rPr>
      </w:pPr>
      <w:r w:rsidRPr="00F77C80">
        <w:rPr>
          <w:rFonts w:eastAsia="Calibri" w:cstheme="minorHAnsi"/>
          <w:color w:val="000000"/>
          <w:sz w:val="16"/>
          <w:szCs w:val="16"/>
        </w:rPr>
        <w:t xml:space="preserve">MBE or WBE       </w:t>
      </w:r>
      <w:r w:rsidRPr="00F77C80">
        <w:rPr>
          <w:rFonts w:eastAsia="Calibri" w:cstheme="minorHAnsi"/>
          <w:color w:val="000000"/>
          <w:sz w:val="16"/>
          <w:szCs w:val="16"/>
        </w:rPr>
        <w:tab/>
        <w:t xml:space="preserve">COMPANY NAME </w:t>
      </w:r>
      <w:r w:rsidRPr="00F77C80">
        <w:rPr>
          <w:rFonts w:eastAsia="Calibri" w:cstheme="minorHAnsi"/>
          <w:color w:val="000000"/>
          <w:sz w:val="16"/>
          <w:szCs w:val="16"/>
        </w:rPr>
        <w:tab/>
      </w:r>
      <w:r w:rsidRPr="00F77C80">
        <w:rPr>
          <w:rFonts w:eastAsia="Calibri" w:cstheme="minorHAnsi"/>
          <w:color w:val="000000"/>
          <w:sz w:val="16"/>
          <w:szCs w:val="16"/>
        </w:rPr>
        <w:tab/>
        <w:t xml:space="preserve">PHONE </w:t>
      </w:r>
      <w:r w:rsidRPr="00F77C80">
        <w:rPr>
          <w:rFonts w:eastAsia="Calibri" w:cstheme="minorHAnsi"/>
          <w:color w:val="000000"/>
          <w:sz w:val="16"/>
          <w:szCs w:val="16"/>
        </w:rPr>
        <w:tab/>
      </w:r>
      <w:r w:rsidRPr="00F77C80">
        <w:rPr>
          <w:rFonts w:eastAsia="Calibri" w:cstheme="minorHAnsi"/>
          <w:color w:val="000000"/>
          <w:sz w:val="16"/>
          <w:szCs w:val="16"/>
        </w:rPr>
        <w:tab/>
        <w:t>EMAIL OF CONTACT PERSON</w:t>
      </w:r>
      <w:r w:rsidRPr="00F77C80">
        <w:rPr>
          <w:rFonts w:eastAsia="Calibri" w:cstheme="minorHAnsi"/>
          <w:color w:val="000000"/>
          <w:sz w:val="16"/>
          <w:szCs w:val="16"/>
        </w:rPr>
        <w:tab/>
      </w:r>
      <w:r w:rsidRPr="00F77C80">
        <w:rPr>
          <w:rFonts w:eastAsia="Calibri" w:cstheme="minorHAnsi"/>
          <w:color w:val="000000"/>
          <w:sz w:val="16"/>
          <w:szCs w:val="16"/>
        </w:rPr>
        <w:tab/>
        <w:t>PERCENT</w:t>
      </w:r>
    </w:p>
    <w:p w14:paraId="5206F53B" w14:textId="77777777" w:rsidR="004B543A" w:rsidRPr="00F77C80" w:rsidRDefault="004B543A" w:rsidP="00F77C80">
      <w:pPr>
        <w:autoSpaceDE w:val="0"/>
        <w:autoSpaceDN w:val="0"/>
        <w:spacing w:after="0" w:line="240" w:lineRule="auto"/>
        <w:jc w:val="both"/>
        <w:rPr>
          <w:rFonts w:eastAsia="Calibri" w:cstheme="minorHAnsi"/>
          <w:color w:val="000000"/>
          <w:sz w:val="15"/>
          <w:szCs w:val="15"/>
        </w:rPr>
      </w:pPr>
      <w:r w:rsidRPr="00F77C80">
        <w:rPr>
          <w:rFonts w:eastAsia="Calibri" w:cstheme="minorHAnsi"/>
          <w:color w:val="000000"/>
          <w:sz w:val="15"/>
          <w:szCs w:val="15"/>
        </w:rPr>
        <w:t xml:space="preserve"> </w:t>
      </w:r>
    </w:p>
    <w:p w14:paraId="6FFABB7C" w14:textId="1961AB1A" w:rsidR="004B543A" w:rsidRPr="00F77C80" w:rsidRDefault="004B543A" w:rsidP="00F77C80">
      <w:pPr>
        <w:autoSpaceDE w:val="0"/>
        <w:autoSpaceDN w:val="0"/>
        <w:spacing w:after="0" w:line="240" w:lineRule="auto"/>
        <w:jc w:val="both"/>
        <w:rPr>
          <w:rFonts w:eastAsia="Calibri" w:cstheme="minorHAnsi"/>
          <w:i/>
          <w:color w:val="000000"/>
        </w:rPr>
      </w:pPr>
      <w:r w:rsidRPr="00F77C80">
        <w:rPr>
          <w:rFonts w:eastAsia="Calibri" w:cstheme="minorHAnsi"/>
          <w:i/>
          <w:color w:val="000000"/>
        </w:rPr>
        <w:t>___________________________________________________________________________________</w:t>
      </w:r>
    </w:p>
    <w:p w14:paraId="00F78933" w14:textId="77777777" w:rsidR="004B543A" w:rsidRPr="00F77C80" w:rsidRDefault="004B543A" w:rsidP="00F77C80">
      <w:pPr>
        <w:autoSpaceDE w:val="0"/>
        <w:autoSpaceDN w:val="0"/>
        <w:spacing w:after="0" w:line="240" w:lineRule="auto"/>
        <w:jc w:val="both"/>
        <w:rPr>
          <w:rFonts w:eastAsia="Calibri" w:cstheme="minorHAnsi"/>
          <w:i/>
          <w:color w:val="000000"/>
        </w:rPr>
      </w:pPr>
    </w:p>
    <w:p w14:paraId="33571476" w14:textId="77777777" w:rsidR="004B543A" w:rsidRPr="00F77C80" w:rsidRDefault="004B543A" w:rsidP="00F77C80">
      <w:pPr>
        <w:autoSpaceDE w:val="0"/>
        <w:autoSpaceDN w:val="0"/>
        <w:spacing w:after="0" w:line="240" w:lineRule="auto"/>
        <w:jc w:val="both"/>
        <w:rPr>
          <w:rFonts w:eastAsia="Calibri" w:cstheme="minorHAnsi"/>
          <w:i/>
          <w:color w:val="000000"/>
        </w:rPr>
      </w:pPr>
      <w:r w:rsidRPr="00F77C80">
        <w:rPr>
          <w:rFonts w:eastAsia="Calibri" w:cstheme="minorHAnsi"/>
          <w:i/>
          <w:color w:val="000000"/>
        </w:rPr>
        <w:t xml:space="preserve">Briefly describe the MBE and/or WBE service(s)/product(s) to be provided under this Contract and include the estimated date(s) for utilization during the Contract term: </w:t>
      </w:r>
    </w:p>
    <w:p w14:paraId="2EB8CFC8" w14:textId="77777777" w:rsidR="004B543A" w:rsidRPr="00F77C80" w:rsidRDefault="004B543A" w:rsidP="00F77C80">
      <w:pPr>
        <w:autoSpaceDE w:val="0"/>
        <w:autoSpaceDN w:val="0"/>
        <w:spacing w:after="0" w:line="240" w:lineRule="auto"/>
        <w:jc w:val="both"/>
        <w:rPr>
          <w:rFonts w:eastAsia="Calibri" w:cstheme="minorHAnsi"/>
          <w:i/>
          <w:color w:val="000000"/>
        </w:rPr>
      </w:pPr>
    </w:p>
    <w:p w14:paraId="0307F3A1" w14:textId="77777777" w:rsidR="004B543A" w:rsidRPr="00F77C80" w:rsidRDefault="004B543A" w:rsidP="00F77C80">
      <w:pPr>
        <w:autoSpaceDE w:val="0"/>
        <w:autoSpaceDN w:val="0"/>
        <w:spacing w:after="0" w:line="240" w:lineRule="auto"/>
        <w:jc w:val="both"/>
        <w:rPr>
          <w:rFonts w:eastAsia="Calibri" w:cstheme="minorHAnsi"/>
          <w:i/>
          <w:color w:val="000000"/>
        </w:rPr>
      </w:pPr>
      <w:r w:rsidRPr="00F77C80">
        <w:rPr>
          <w:rFonts w:eastAsia="Calibri" w:cstheme="minorHAnsi"/>
          <w:i/>
          <w:color w:val="000000"/>
        </w:rPr>
        <w:t>_____________________________________________________________________________________</w:t>
      </w:r>
    </w:p>
    <w:p w14:paraId="631A19A7" w14:textId="77777777" w:rsidR="004B543A" w:rsidRPr="00F77C80" w:rsidRDefault="004B543A" w:rsidP="00F77C80">
      <w:pPr>
        <w:autoSpaceDE w:val="0"/>
        <w:autoSpaceDN w:val="0"/>
        <w:spacing w:after="0" w:line="240" w:lineRule="auto"/>
        <w:jc w:val="both"/>
        <w:rPr>
          <w:rFonts w:eastAsia="Calibri" w:cstheme="minorHAnsi"/>
          <w:i/>
          <w:color w:val="000000"/>
        </w:rPr>
      </w:pPr>
    </w:p>
    <w:p w14:paraId="7B56F9AA" w14:textId="77777777" w:rsidR="004B543A" w:rsidRPr="00F77C80" w:rsidRDefault="004B543A" w:rsidP="00F77C80">
      <w:pPr>
        <w:autoSpaceDE w:val="0"/>
        <w:autoSpaceDN w:val="0"/>
        <w:spacing w:after="0" w:line="240" w:lineRule="auto"/>
        <w:jc w:val="both"/>
        <w:rPr>
          <w:rFonts w:eastAsia="Calibri" w:cstheme="minorHAnsi"/>
          <w:i/>
          <w:color w:val="000000"/>
        </w:rPr>
      </w:pPr>
      <w:r w:rsidRPr="00F77C80">
        <w:rPr>
          <w:rFonts w:eastAsia="Calibri" w:cstheme="minorHAnsi"/>
          <w:i/>
          <w:color w:val="000000"/>
        </w:rPr>
        <w:t>_____________________________________________________________________________________</w:t>
      </w:r>
    </w:p>
    <w:p w14:paraId="52B4EDAF" w14:textId="77777777" w:rsidR="004B543A" w:rsidRPr="00F77C80" w:rsidRDefault="004B543A" w:rsidP="00F77C80">
      <w:pPr>
        <w:autoSpaceDE w:val="0"/>
        <w:autoSpaceDN w:val="0"/>
        <w:spacing w:after="0" w:line="240" w:lineRule="auto"/>
        <w:jc w:val="both"/>
        <w:rPr>
          <w:rFonts w:eastAsia="Calibri" w:cstheme="minorHAnsi"/>
          <w:i/>
          <w:color w:val="000000"/>
        </w:rPr>
      </w:pPr>
    </w:p>
    <w:p w14:paraId="020F4764" w14:textId="77777777" w:rsidR="004B543A" w:rsidRPr="00F77C80" w:rsidRDefault="004B543A" w:rsidP="00F77C80">
      <w:pPr>
        <w:pStyle w:val="NoSpacing"/>
        <w:jc w:val="both"/>
        <w:rPr>
          <w:rFonts w:cstheme="minorHAnsi"/>
        </w:rPr>
      </w:pPr>
      <w:r w:rsidRPr="00F77C80">
        <w:rPr>
          <w:rFonts w:cstheme="minorHAnsi"/>
        </w:rPr>
        <w:t xml:space="preserve">A copy of each subcontractor agreement must be submitted to the Division within thirty (30) days of the effective date of this Contract. The subcontractor agreements may be uploaded into Pay Audit (Indiana’s subcontractor payment auditing system), emailed to </w:t>
      </w:r>
      <w:hyperlink r:id="rId16" w:history="1">
        <w:r w:rsidRPr="00F77C80">
          <w:rPr>
            <w:rStyle w:val="Hyperlink"/>
            <w:rFonts w:cstheme="minorHAnsi"/>
          </w:rPr>
          <w:t>MWBECompliance@idoa.IN.gov</w:t>
        </w:r>
      </w:hyperlink>
      <w:r w:rsidRPr="00F77C80">
        <w:rPr>
          <w:rFonts w:cstheme="minorHAnsi"/>
        </w:rPr>
        <w:t xml:space="preserve">, or mailed to MWBE </w:t>
      </w:r>
      <w:r w:rsidRPr="00F77C80">
        <w:rPr>
          <w:rFonts w:cstheme="minorHAnsi"/>
        </w:rPr>
        <w:lastRenderedPageBreak/>
        <w:t xml:space="preserve">Compliance, 402 W. Washington Street, Indianapolis IN 46204. Failure to provide a copy of any subcontractor agreement may be deemed a violation of the rules governing MBE/WBE procurement and may result in sanctions allowable under 25 IAC 5-7-8.  Requests for changes must be submitted to </w:t>
      </w:r>
      <w:hyperlink r:id="rId17" w:history="1">
        <w:r w:rsidRPr="00F77C80">
          <w:rPr>
            <w:rStyle w:val="Hyperlink"/>
            <w:rFonts w:cstheme="minorHAnsi"/>
          </w:rPr>
          <w:t>MWBECompliance@idoa.IN.gov</w:t>
        </w:r>
      </w:hyperlink>
      <w:r w:rsidRPr="00F77C80">
        <w:rPr>
          <w:rFonts w:cstheme="minorHAnsi"/>
        </w:rPr>
        <w:t xml:space="preserve"> for review and approval before changing the participation plan submitted in connection with this Contract. </w:t>
      </w:r>
    </w:p>
    <w:p w14:paraId="1F3281A0" w14:textId="77777777" w:rsidR="004B543A" w:rsidRPr="00F77C80" w:rsidRDefault="004B543A" w:rsidP="00F77C80">
      <w:pPr>
        <w:pStyle w:val="NoSpacing"/>
        <w:jc w:val="both"/>
        <w:rPr>
          <w:rFonts w:cstheme="minorHAnsi"/>
        </w:rPr>
      </w:pPr>
    </w:p>
    <w:p w14:paraId="6FA396BD" w14:textId="29AD3DA1" w:rsidR="004B543A" w:rsidRPr="00F77C80" w:rsidRDefault="004B543A" w:rsidP="00F77C80">
      <w:pPr>
        <w:spacing w:after="0" w:line="240" w:lineRule="auto"/>
        <w:jc w:val="both"/>
        <w:rPr>
          <w:rFonts w:cstheme="minorHAnsi"/>
        </w:rPr>
      </w:pPr>
      <w:r w:rsidRPr="00F77C80">
        <w:rPr>
          <w:rFonts w:cstheme="minorHAnsi"/>
        </w:rPr>
        <w:t xml:space="preserve">The Contractor shall report payments made to Division certified subcontractors under this Contract on a monthly basis using Pay Audit. The Contractor shall notify subcontractors that they must confirm payments received from </w:t>
      </w:r>
      <w:r w:rsidR="00094DA4" w:rsidRPr="00F77C80">
        <w:rPr>
          <w:rFonts w:cstheme="minorHAnsi"/>
        </w:rPr>
        <w:t xml:space="preserve">the </w:t>
      </w:r>
      <w:r w:rsidRPr="00F77C80">
        <w:rPr>
          <w:rFonts w:cstheme="minorHAnsi"/>
        </w:rPr>
        <w:t xml:space="preserve">Contractor in Pay Audit. The Pay Audit system can be accessed on the IDOA webpage at: </w:t>
      </w:r>
      <w:hyperlink r:id="rId18" w:history="1">
        <w:r w:rsidRPr="00F77C80">
          <w:rPr>
            <w:rStyle w:val="Hyperlink"/>
            <w:rFonts w:cstheme="minorHAnsi"/>
          </w:rPr>
          <w:t>www.in.gov/idoa/mwbe/payaudit.htm</w:t>
        </w:r>
      </w:hyperlink>
      <w:r w:rsidRPr="00F77C80">
        <w:rPr>
          <w:rFonts w:cstheme="minorHAnsi"/>
          <w:color w:val="000000"/>
        </w:rPr>
        <w:t xml:space="preserve">. </w:t>
      </w:r>
      <w:r w:rsidRPr="00F77C80">
        <w:rPr>
          <w:rFonts w:cstheme="minorHAnsi"/>
        </w:rPr>
        <w:t xml:space="preserve"> </w:t>
      </w:r>
      <w:r w:rsidR="00094DA4" w:rsidRPr="00F77C80">
        <w:rPr>
          <w:rFonts w:cstheme="minorHAnsi"/>
        </w:rPr>
        <w:t xml:space="preserve">The </w:t>
      </w:r>
      <w:r w:rsidRPr="00F77C80">
        <w:rPr>
          <w:rFonts w:cstheme="minorHAnsi"/>
        </w:rPr>
        <w:t>Contractor may also be required to report Division certified subcontractor payments directly to the Division, as reasonably requested and in the format required by the Division.</w:t>
      </w:r>
    </w:p>
    <w:p w14:paraId="71DAC9AB" w14:textId="77777777" w:rsidR="004B543A" w:rsidRPr="00F77C80" w:rsidRDefault="004B543A" w:rsidP="00F77C80">
      <w:pPr>
        <w:spacing w:after="0" w:line="240" w:lineRule="auto"/>
        <w:jc w:val="both"/>
        <w:rPr>
          <w:rFonts w:cstheme="minorHAnsi"/>
        </w:rPr>
      </w:pPr>
    </w:p>
    <w:p w14:paraId="71778C72" w14:textId="3493CE63" w:rsidR="004B543A" w:rsidRPr="00F77C80" w:rsidRDefault="00094DA4" w:rsidP="00F77C80">
      <w:pPr>
        <w:spacing w:line="240" w:lineRule="auto"/>
        <w:jc w:val="both"/>
        <w:rPr>
          <w:rFonts w:cstheme="minorHAnsi"/>
        </w:rPr>
      </w:pPr>
      <w:r w:rsidRPr="00F77C80">
        <w:rPr>
          <w:rFonts w:cstheme="minorHAnsi"/>
        </w:rPr>
        <w:t xml:space="preserve">The </w:t>
      </w:r>
      <w:r w:rsidR="004B543A" w:rsidRPr="00F77C80">
        <w:rPr>
          <w:rFonts w:cstheme="minorHAnsi"/>
        </w:rPr>
        <w:t>Contractor’s failure to comply with the provisions in this clause may be considered a material breach of the Contract.</w:t>
      </w:r>
    </w:p>
    <w:p w14:paraId="3C74891F" w14:textId="01CCE080" w:rsidR="006E4F58" w:rsidRPr="00F77C80" w:rsidRDefault="006E4F58" w:rsidP="00F77C80">
      <w:pPr>
        <w:spacing w:after="0" w:line="240" w:lineRule="auto"/>
        <w:jc w:val="both"/>
        <w:rPr>
          <w:rFonts w:eastAsia="Times New Roman" w:cstheme="minorHAnsi"/>
        </w:rPr>
      </w:pPr>
      <w:r w:rsidRPr="00F77C80">
        <w:rPr>
          <w:rFonts w:eastAsia="Times New Roman" w:cstheme="minorHAnsi"/>
          <w:b/>
        </w:rPr>
        <w:t>3</w:t>
      </w:r>
      <w:r w:rsidR="00657CD7" w:rsidRPr="00F77C80">
        <w:rPr>
          <w:rFonts w:eastAsia="Times New Roman" w:cstheme="minorHAnsi"/>
          <w:b/>
        </w:rPr>
        <w:t>3</w:t>
      </w:r>
      <w:r w:rsidRPr="00F77C80">
        <w:rPr>
          <w:rFonts w:eastAsia="Times New Roman" w:cstheme="minorHAnsi"/>
          <w:b/>
        </w:rPr>
        <w:t>.  Nondiscrimination</w:t>
      </w:r>
      <w:r w:rsidRPr="00F77C80">
        <w:rPr>
          <w:rFonts w:eastAsia="Times New Roman" w:cstheme="minorHAnsi"/>
        </w:rPr>
        <w:t>.</w:t>
      </w:r>
      <w:r w:rsidR="00D574E0" w:rsidRPr="00F77C80">
        <w:rPr>
          <w:rFonts w:eastAsia="Times New Roman" w:cstheme="minorHAnsi"/>
        </w:rPr>
        <w:t xml:space="preserve">  </w:t>
      </w:r>
      <w:r w:rsidRPr="00F77C80">
        <w:rPr>
          <w:rFonts w:eastAsia="Times New Roman" w:cstheme="minorHAnsi"/>
        </w:rPr>
        <w:t>Pursuant to the Indiana</w:t>
      </w:r>
      <w:r w:rsidR="003E4E84" w:rsidRPr="00F77C80">
        <w:rPr>
          <w:rFonts w:eastAsia="Times New Roman" w:cstheme="minorHAnsi"/>
        </w:rPr>
        <w:t xml:space="preserve"> Civil Rights Law, </w:t>
      </w:r>
      <w:r w:rsidR="00021D54" w:rsidRPr="00F77C80">
        <w:rPr>
          <w:rFonts w:eastAsia="Times New Roman" w:cstheme="minorHAnsi"/>
        </w:rPr>
        <w:t>specifically</w:t>
      </w:r>
      <w:r w:rsidRPr="00F77C80">
        <w:rPr>
          <w:rFonts w:eastAsia="Times New Roman" w:cstheme="minorHAnsi"/>
        </w:rPr>
        <w:t xml:space="preserve"> IC §</w:t>
      </w:r>
      <w:r w:rsidR="003E4E84" w:rsidRPr="00F77C80">
        <w:rPr>
          <w:rFonts w:eastAsia="Times New Roman" w:cstheme="minorHAnsi"/>
        </w:rPr>
        <w:t xml:space="preserve"> </w:t>
      </w:r>
      <w:r w:rsidRPr="00F77C80">
        <w:rPr>
          <w:rFonts w:eastAsia="Times New Roman" w:cstheme="minorHAnsi"/>
        </w:rPr>
        <w:t xml:space="preserve">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w:t>
      </w:r>
      <w:r w:rsidR="00674611" w:rsidRPr="00F77C80">
        <w:rPr>
          <w:rFonts w:eastAsia="Times New Roman" w:cstheme="minorHAnsi"/>
        </w:rPr>
        <w:t xml:space="preserve">The </w:t>
      </w:r>
      <w:r w:rsidRPr="00F77C80">
        <w:rPr>
          <w:rFonts w:eastAsia="Times New Roman" w:cstheme="minorHAnsi"/>
        </w:rPr>
        <w:t>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5DBD50D6" w14:textId="77777777" w:rsidR="006E4F58" w:rsidRPr="00F77C80" w:rsidRDefault="006E4F58" w:rsidP="00F77C80">
      <w:pPr>
        <w:spacing w:after="0" w:line="240" w:lineRule="auto"/>
        <w:jc w:val="both"/>
        <w:rPr>
          <w:rFonts w:eastAsia="Times New Roman" w:cstheme="minorHAnsi"/>
        </w:rPr>
      </w:pPr>
    </w:p>
    <w:p w14:paraId="42D31522" w14:textId="2BCD4187" w:rsidR="006E4F58" w:rsidRPr="00F77C80" w:rsidRDefault="006E4F58" w:rsidP="00F77C80">
      <w:pPr>
        <w:widowControl w:val="0"/>
        <w:spacing w:after="0" w:line="240" w:lineRule="auto"/>
        <w:jc w:val="both"/>
        <w:rPr>
          <w:rFonts w:eastAsia="Times New Roman" w:cstheme="minorHAnsi"/>
          <w:snapToGrid w:val="0"/>
          <w:szCs w:val="20"/>
        </w:rPr>
      </w:pPr>
      <w:r w:rsidRPr="00F77C80">
        <w:rPr>
          <w:rFonts w:eastAsia="Times New Roman" w:cstheme="minorHAnsi"/>
          <w:snapToGrid w:val="0"/>
        </w:rPr>
        <w:t xml:space="preserve">The State is a recipient of federal funds, and therefore, </w:t>
      </w:r>
      <w:r w:rsidRPr="00F77C80">
        <w:rPr>
          <w:rFonts w:eastAsia="Times New Roman" w:cstheme="minorHAnsi"/>
          <w:snapToGrid w:val="0"/>
          <w:szCs w:val="20"/>
        </w:rPr>
        <w:t>where applicable,</w:t>
      </w:r>
      <w:r w:rsidRPr="00F77C80">
        <w:rPr>
          <w:rFonts w:eastAsia="Times New Roman" w:cstheme="minorHAnsi"/>
          <w:b/>
          <w:snapToGrid w:val="0"/>
          <w:szCs w:val="20"/>
        </w:rPr>
        <w:t xml:space="preserve"> </w:t>
      </w:r>
      <w:r w:rsidR="00674611" w:rsidRPr="00F77C80">
        <w:rPr>
          <w:rFonts w:eastAsia="Times New Roman" w:cstheme="minorHAnsi"/>
          <w:snapToGrid w:val="0"/>
          <w:szCs w:val="20"/>
        </w:rPr>
        <w:t>the</w:t>
      </w:r>
      <w:r w:rsidR="00674611" w:rsidRPr="00F77C80">
        <w:rPr>
          <w:rFonts w:eastAsia="Times New Roman" w:cstheme="minorHAnsi"/>
          <w:b/>
          <w:snapToGrid w:val="0"/>
          <w:szCs w:val="20"/>
        </w:rPr>
        <w:t xml:space="preserve"> </w:t>
      </w:r>
      <w:r w:rsidRPr="00F77C80">
        <w:rPr>
          <w:rFonts w:eastAsia="Times New Roman" w:cstheme="minorHAnsi"/>
          <w:snapToGrid w:val="0"/>
          <w:szCs w:val="20"/>
        </w:rPr>
        <w:t>Contractor and any subcontractors shall comply with requisite affirmative action requirements, including reporting, pursuant to 41 CFR Chapter 60, as amended, and Section 202 of Executive Order 11246</w:t>
      </w:r>
      <w:r w:rsidRPr="00F77C80">
        <w:rPr>
          <w:rFonts w:eastAsia="Times New Roman" w:cstheme="minorHAnsi"/>
          <w:sz w:val="24"/>
          <w:szCs w:val="20"/>
        </w:rPr>
        <w:t xml:space="preserve"> </w:t>
      </w:r>
      <w:r w:rsidRPr="00F77C80">
        <w:rPr>
          <w:rFonts w:eastAsia="Times New Roman" w:cstheme="minorHAnsi"/>
        </w:rPr>
        <w:t>as amended by Executive Order 13672</w:t>
      </w:r>
      <w:r w:rsidRPr="00F77C80">
        <w:rPr>
          <w:rFonts w:eastAsia="Times New Roman" w:cstheme="minorHAnsi"/>
          <w:snapToGrid w:val="0"/>
        </w:rPr>
        <w:t>.</w:t>
      </w:r>
      <w:r w:rsidRPr="00F77C80">
        <w:rPr>
          <w:rFonts w:eastAsia="Times New Roman" w:cstheme="minorHAnsi"/>
          <w:snapToGrid w:val="0"/>
          <w:szCs w:val="20"/>
        </w:rPr>
        <w:t xml:space="preserve"> </w:t>
      </w:r>
    </w:p>
    <w:p w14:paraId="36DE88B4" w14:textId="77777777" w:rsidR="006E4F58" w:rsidRPr="00F77C80" w:rsidRDefault="006E4F58" w:rsidP="00F77C80">
      <w:pPr>
        <w:spacing w:after="0" w:line="240" w:lineRule="auto"/>
        <w:jc w:val="both"/>
        <w:rPr>
          <w:rFonts w:eastAsia="Times New Roman" w:cstheme="minorHAnsi"/>
        </w:rPr>
      </w:pPr>
    </w:p>
    <w:p w14:paraId="122F2295" w14:textId="13635F8F" w:rsidR="006E4F58" w:rsidRPr="00F77C80" w:rsidRDefault="006E4F58" w:rsidP="00F77C80">
      <w:pPr>
        <w:spacing w:after="0" w:line="240" w:lineRule="auto"/>
        <w:jc w:val="both"/>
        <w:rPr>
          <w:rFonts w:eastAsia="Times New Roman" w:cstheme="minorHAnsi"/>
        </w:rPr>
      </w:pPr>
      <w:r w:rsidRPr="00F77C80">
        <w:rPr>
          <w:rFonts w:eastAsia="Times New Roman" w:cstheme="minorHAnsi"/>
          <w:b/>
        </w:rPr>
        <w:t>3</w:t>
      </w:r>
      <w:r w:rsidR="00657CD7" w:rsidRPr="00F77C80">
        <w:rPr>
          <w:rFonts w:eastAsia="Times New Roman" w:cstheme="minorHAnsi"/>
          <w:b/>
        </w:rPr>
        <w:t>4</w:t>
      </w:r>
      <w:r w:rsidRPr="00F77C80">
        <w:rPr>
          <w:rFonts w:eastAsia="Times New Roman" w:cstheme="minorHAnsi"/>
          <w:b/>
        </w:rPr>
        <w:t>.  Notice to Parties</w:t>
      </w:r>
      <w:r w:rsidRPr="00F77C80">
        <w:rPr>
          <w:rFonts w:eastAsia="Times New Roman" w:cstheme="minorHAnsi"/>
        </w:rPr>
        <w:t xml:space="preserve">.  Whenever any notice, statement or other communication is required under this Contract, it </w:t>
      </w:r>
      <w:r w:rsidR="007F284D" w:rsidRPr="00F77C80">
        <w:rPr>
          <w:rFonts w:eastAsia="Times New Roman" w:cstheme="minorHAnsi"/>
        </w:rPr>
        <w:t>will</w:t>
      </w:r>
      <w:r w:rsidRPr="00F77C80">
        <w:rPr>
          <w:rFonts w:eastAsia="Times New Roman" w:cstheme="minorHAnsi"/>
        </w:rPr>
        <w:t xml:space="preserve"> be sent by </w:t>
      </w:r>
      <w:r w:rsidR="00922B2E" w:rsidRPr="00F77C80">
        <w:rPr>
          <w:rFonts w:eastAsia="Times New Roman" w:cstheme="minorHAnsi"/>
        </w:rPr>
        <w:t xml:space="preserve">E-mail or </w:t>
      </w:r>
      <w:r w:rsidRPr="00F77C80">
        <w:rPr>
          <w:rFonts w:eastAsia="Times New Roman" w:cstheme="minorHAnsi"/>
        </w:rPr>
        <w:t>first class</w:t>
      </w:r>
      <w:r w:rsidR="00922B2E" w:rsidRPr="00F77C80">
        <w:rPr>
          <w:rFonts w:eastAsia="Times New Roman" w:cstheme="minorHAnsi"/>
        </w:rPr>
        <w:t xml:space="preserve"> U.S.</w:t>
      </w:r>
      <w:r w:rsidRPr="00F77C80">
        <w:rPr>
          <w:rFonts w:eastAsia="Times New Roman" w:cstheme="minorHAnsi"/>
        </w:rPr>
        <w:t xml:space="preserve"> mail service to the following addresses, unless otherwise specifically advised.</w:t>
      </w:r>
    </w:p>
    <w:p w14:paraId="354E62A8" w14:textId="77777777" w:rsidR="006E4F58" w:rsidRPr="00F77C80" w:rsidRDefault="006E4F58" w:rsidP="00F77C80">
      <w:pPr>
        <w:spacing w:after="0" w:line="240" w:lineRule="auto"/>
        <w:jc w:val="both"/>
        <w:rPr>
          <w:rFonts w:eastAsia="Times New Roman" w:cstheme="minorHAnsi"/>
        </w:rPr>
      </w:pPr>
    </w:p>
    <w:p w14:paraId="1B2B872C" w14:textId="567CD3F5" w:rsidR="006E4F58" w:rsidRPr="00F77C80" w:rsidRDefault="006E4F58" w:rsidP="00C93F29">
      <w:pPr>
        <w:spacing w:after="0" w:line="240" w:lineRule="auto"/>
        <w:ind w:left="720" w:hanging="360"/>
        <w:jc w:val="both"/>
        <w:rPr>
          <w:rFonts w:eastAsia="Times New Roman" w:cstheme="minorHAnsi"/>
        </w:rPr>
      </w:pPr>
      <w:r w:rsidRPr="00F77C80">
        <w:rPr>
          <w:rFonts w:eastAsia="Times New Roman" w:cstheme="minorHAnsi"/>
        </w:rPr>
        <w:t xml:space="preserve">A. </w:t>
      </w:r>
      <w:r w:rsidR="00C93F29">
        <w:rPr>
          <w:rFonts w:eastAsia="Times New Roman" w:cstheme="minorHAnsi"/>
        </w:rPr>
        <w:tab/>
      </w:r>
      <w:r w:rsidRPr="00F77C80">
        <w:rPr>
          <w:rFonts w:eastAsia="Times New Roman" w:cstheme="minorHAnsi"/>
        </w:rPr>
        <w:t>Notices to the State shall be sent to:</w:t>
      </w:r>
      <w:r w:rsidR="00D515C5" w:rsidRPr="00F77C80">
        <w:rPr>
          <w:rFonts w:eastAsia="Times New Roman" w:cstheme="minorHAnsi"/>
          <w:b/>
        </w:rPr>
        <w:t xml:space="preserve"> </w:t>
      </w:r>
    </w:p>
    <w:p w14:paraId="4DC0A786" w14:textId="77777777" w:rsidR="00012F67" w:rsidRDefault="00012F67" w:rsidP="00C93F29">
      <w:pPr>
        <w:spacing w:after="0" w:line="240" w:lineRule="auto"/>
        <w:ind w:left="1080"/>
        <w:jc w:val="both"/>
        <w:rPr>
          <w:rFonts w:eastAsia="Times New Roman" w:cstheme="minorHAnsi"/>
        </w:rPr>
      </w:pPr>
      <w:r>
        <w:rPr>
          <w:rFonts w:eastAsia="Times New Roman" w:cstheme="minorHAnsi"/>
        </w:rPr>
        <w:t>State Personnel Director</w:t>
      </w:r>
    </w:p>
    <w:p w14:paraId="6FED690A" w14:textId="5FEACCD3" w:rsidR="006E4F58" w:rsidRPr="00F77C80" w:rsidRDefault="00C93F29" w:rsidP="00C93F29">
      <w:pPr>
        <w:spacing w:after="0" w:line="240" w:lineRule="auto"/>
        <w:ind w:left="1080"/>
        <w:jc w:val="both"/>
        <w:rPr>
          <w:rFonts w:eastAsia="Times New Roman" w:cstheme="minorHAnsi"/>
        </w:rPr>
      </w:pPr>
      <w:r>
        <w:rPr>
          <w:rFonts w:eastAsia="Times New Roman" w:cstheme="minorHAnsi"/>
        </w:rPr>
        <w:t>Indiana State Personnel Department</w:t>
      </w:r>
    </w:p>
    <w:p w14:paraId="38558869" w14:textId="77251211" w:rsidR="00C93F29" w:rsidRDefault="00C93F29" w:rsidP="00C93F29">
      <w:pPr>
        <w:spacing w:after="0" w:line="240" w:lineRule="auto"/>
        <w:ind w:left="1080"/>
        <w:jc w:val="both"/>
        <w:rPr>
          <w:rFonts w:eastAsia="Times New Roman" w:cstheme="minorHAnsi"/>
        </w:rPr>
      </w:pPr>
      <w:r>
        <w:rPr>
          <w:rFonts w:eastAsia="Times New Roman" w:cstheme="minorHAnsi"/>
        </w:rPr>
        <w:t>402 W. Washington St., Room W161</w:t>
      </w:r>
    </w:p>
    <w:p w14:paraId="14C0E20A" w14:textId="64331AA6" w:rsidR="00C93F29" w:rsidRPr="00F77C80" w:rsidRDefault="00C93F29" w:rsidP="00C93F29">
      <w:pPr>
        <w:spacing w:after="0" w:line="240" w:lineRule="auto"/>
        <w:ind w:left="1080"/>
        <w:jc w:val="both"/>
        <w:rPr>
          <w:rFonts w:eastAsia="Times New Roman" w:cstheme="minorHAnsi"/>
        </w:rPr>
      </w:pPr>
      <w:r>
        <w:rPr>
          <w:rFonts w:eastAsia="Times New Roman" w:cstheme="minorHAnsi"/>
        </w:rPr>
        <w:t>Indianapolis, IN 46204</w:t>
      </w:r>
    </w:p>
    <w:p w14:paraId="6F060E45" w14:textId="1792318B" w:rsidR="00922B2E" w:rsidRPr="00F77C80" w:rsidRDefault="00922B2E" w:rsidP="00C93F29">
      <w:pPr>
        <w:spacing w:after="0" w:line="240" w:lineRule="auto"/>
        <w:ind w:left="1080"/>
        <w:jc w:val="both"/>
        <w:rPr>
          <w:rFonts w:eastAsia="Times New Roman" w:cstheme="minorHAnsi"/>
        </w:rPr>
      </w:pPr>
      <w:r w:rsidRPr="00F77C80">
        <w:rPr>
          <w:rFonts w:eastAsia="Times New Roman" w:cstheme="minorHAnsi"/>
        </w:rPr>
        <w:t xml:space="preserve">E-mail:  </w:t>
      </w:r>
      <w:r w:rsidR="00C93F29">
        <w:rPr>
          <w:rFonts w:eastAsia="Times New Roman" w:cstheme="minorHAnsi"/>
        </w:rPr>
        <w:t>bsaunders@spd.in.gov</w:t>
      </w:r>
    </w:p>
    <w:p w14:paraId="60FEED54" w14:textId="565E573D" w:rsidR="006E4F58" w:rsidRPr="00F77C80" w:rsidRDefault="006E4F58" w:rsidP="00F77C80">
      <w:pPr>
        <w:spacing w:after="0" w:line="240" w:lineRule="auto"/>
        <w:jc w:val="both"/>
        <w:rPr>
          <w:rFonts w:eastAsia="Times New Roman" w:cstheme="minorHAnsi"/>
        </w:rPr>
      </w:pPr>
      <w:r w:rsidRPr="00F77C80">
        <w:rPr>
          <w:rFonts w:eastAsia="Times New Roman" w:cstheme="minorHAnsi"/>
        </w:rPr>
        <w:tab/>
      </w:r>
    </w:p>
    <w:p w14:paraId="2EE391BF" w14:textId="64BD663D" w:rsidR="006E4F58" w:rsidRPr="00F77C80" w:rsidRDefault="006E4F58" w:rsidP="00C93F29">
      <w:pPr>
        <w:spacing w:after="0" w:line="240" w:lineRule="auto"/>
        <w:ind w:left="720" w:hanging="360"/>
        <w:jc w:val="both"/>
        <w:rPr>
          <w:rFonts w:eastAsia="Times New Roman" w:cstheme="minorHAnsi"/>
        </w:rPr>
      </w:pPr>
      <w:r w:rsidRPr="00F77C80">
        <w:rPr>
          <w:rFonts w:eastAsia="Times New Roman" w:cstheme="minorHAnsi"/>
        </w:rPr>
        <w:t>B. Notices to the Contractor shall be sent to:</w:t>
      </w:r>
      <w:r w:rsidRPr="00F77C80">
        <w:rPr>
          <w:rFonts w:eastAsia="Times New Roman" w:cstheme="minorHAnsi"/>
          <w:b/>
          <w:sz w:val="24"/>
          <w:szCs w:val="20"/>
        </w:rPr>
        <w:t xml:space="preserve"> </w:t>
      </w:r>
      <w:r w:rsidRPr="00F77C80">
        <w:rPr>
          <w:rFonts w:eastAsia="Times New Roman" w:cstheme="minorHAnsi"/>
        </w:rPr>
        <w:t xml:space="preserve">  </w:t>
      </w:r>
    </w:p>
    <w:p w14:paraId="6B5B2B3E" w14:textId="5FCC631B" w:rsidR="006E4F58" w:rsidRPr="00F77C80" w:rsidRDefault="006E4F58" w:rsidP="00C93F29">
      <w:pPr>
        <w:spacing w:after="0" w:line="240" w:lineRule="auto"/>
        <w:ind w:left="1080"/>
        <w:jc w:val="both"/>
        <w:rPr>
          <w:rFonts w:eastAsia="Times New Roman" w:cstheme="minorHAnsi"/>
        </w:rPr>
      </w:pPr>
      <w:r w:rsidRPr="00F77C80">
        <w:rPr>
          <w:rFonts w:eastAsia="Times New Roman" w:cstheme="minorHAnsi"/>
        </w:rPr>
        <w:t>__________________________________________</w:t>
      </w:r>
    </w:p>
    <w:p w14:paraId="2396E814" w14:textId="3F02F586" w:rsidR="006E4F58" w:rsidRPr="00F77C80" w:rsidRDefault="006E4F58" w:rsidP="00C93F29">
      <w:pPr>
        <w:spacing w:after="0" w:line="240" w:lineRule="auto"/>
        <w:ind w:left="1080"/>
        <w:jc w:val="both"/>
        <w:rPr>
          <w:rFonts w:eastAsia="Times New Roman" w:cstheme="minorHAnsi"/>
        </w:rPr>
      </w:pPr>
      <w:r w:rsidRPr="00F77C80">
        <w:rPr>
          <w:rFonts w:eastAsia="Times New Roman" w:cstheme="minorHAnsi"/>
        </w:rPr>
        <w:t>__________________________________________</w:t>
      </w:r>
    </w:p>
    <w:p w14:paraId="6F521929" w14:textId="6F91F30A" w:rsidR="006E4F58" w:rsidRPr="00F77C80" w:rsidRDefault="006E4F58" w:rsidP="00C93F29">
      <w:pPr>
        <w:spacing w:after="0" w:line="240" w:lineRule="auto"/>
        <w:ind w:left="1080"/>
        <w:jc w:val="both"/>
        <w:rPr>
          <w:rFonts w:eastAsia="Times New Roman" w:cstheme="minorHAnsi"/>
        </w:rPr>
      </w:pPr>
      <w:r w:rsidRPr="00F77C80">
        <w:rPr>
          <w:rFonts w:eastAsia="Times New Roman" w:cstheme="minorHAnsi"/>
        </w:rPr>
        <w:lastRenderedPageBreak/>
        <w:t>__________________________________________</w:t>
      </w:r>
    </w:p>
    <w:p w14:paraId="3B9C2831" w14:textId="4D25ACE9" w:rsidR="006E4F58" w:rsidRPr="00F77C80" w:rsidRDefault="006E4F58" w:rsidP="00C93F29">
      <w:pPr>
        <w:spacing w:after="0" w:line="240" w:lineRule="auto"/>
        <w:ind w:left="1080"/>
        <w:jc w:val="both"/>
        <w:rPr>
          <w:rFonts w:eastAsia="Times New Roman" w:cstheme="minorHAnsi"/>
        </w:rPr>
      </w:pPr>
      <w:r w:rsidRPr="00F77C80">
        <w:rPr>
          <w:rFonts w:eastAsia="Times New Roman" w:cstheme="minorHAnsi"/>
        </w:rPr>
        <w:t>__________________________________________</w:t>
      </w:r>
    </w:p>
    <w:p w14:paraId="70BEA1A9" w14:textId="39673E3D" w:rsidR="006E4F58" w:rsidRPr="00F77C80" w:rsidRDefault="00922B2E" w:rsidP="00C93F29">
      <w:pPr>
        <w:spacing w:after="0" w:line="240" w:lineRule="auto"/>
        <w:ind w:left="1080"/>
        <w:jc w:val="both"/>
        <w:rPr>
          <w:rFonts w:eastAsia="Times New Roman" w:cstheme="minorHAnsi"/>
        </w:rPr>
      </w:pPr>
      <w:r w:rsidRPr="00F77C80">
        <w:rPr>
          <w:rFonts w:eastAsia="Times New Roman" w:cstheme="minorHAnsi"/>
        </w:rPr>
        <w:t>E-mail:  ___________________________________</w:t>
      </w:r>
    </w:p>
    <w:p w14:paraId="7C45A7D5" w14:textId="77777777" w:rsidR="00922B2E" w:rsidRPr="00F77C80" w:rsidRDefault="00922B2E" w:rsidP="00F77C80">
      <w:pPr>
        <w:spacing w:after="0" w:line="240" w:lineRule="auto"/>
        <w:jc w:val="both"/>
        <w:rPr>
          <w:rFonts w:eastAsia="Times New Roman" w:cstheme="minorHAnsi"/>
        </w:rPr>
      </w:pPr>
    </w:p>
    <w:p w14:paraId="5C4CC3A2" w14:textId="77777777" w:rsidR="006E4F58" w:rsidRPr="00F77C80" w:rsidRDefault="006E4F58" w:rsidP="00F77C80">
      <w:pPr>
        <w:spacing w:after="0" w:line="240" w:lineRule="auto"/>
        <w:jc w:val="both"/>
        <w:rPr>
          <w:rFonts w:eastAsia="Times New Roman" w:cstheme="minorHAnsi"/>
        </w:rPr>
      </w:pPr>
      <w:r w:rsidRPr="00F77C80">
        <w:rPr>
          <w:rFonts w:eastAsia="Times New Roman" w:cstheme="minorHAnsi"/>
        </w:rPr>
        <w:t>As required by IC §</w:t>
      </w:r>
      <w:r w:rsidR="003E4E84" w:rsidRPr="00F77C80">
        <w:rPr>
          <w:rFonts w:eastAsia="Times New Roman" w:cstheme="minorHAnsi"/>
        </w:rPr>
        <w:t xml:space="preserve"> </w:t>
      </w:r>
      <w:r w:rsidRPr="00F77C80">
        <w:rPr>
          <w:rFonts w:eastAsia="Times New Roman" w:cstheme="minorHAnsi"/>
        </w:rPr>
        <w:t>4-13-2-14.8, payments to the Contractor shall be made via electronic funds transfer in accordance with instructions filed by the Contractor with the Indiana Auditor of State.</w:t>
      </w:r>
    </w:p>
    <w:p w14:paraId="07FA05C8" w14:textId="77777777" w:rsidR="006E4F58" w:rsidRPr="00F77C80" w:rsidRDefault="006E4F58" w:rsidP="00F77C80">
      <w:pPr>
        <w:spacing w:after="0" w:line="240" w:lineRule="auto"/>
        <w:jc w:val="both"/>
        <w:rPr>
          <w:rFonts w:eastAsia="Times New Roman" w:cstheme="minorHAnsi"/>
        </w:rPr>
      </w:pPr>
    </w:p>
    <w:p w14:paraId="1DBC7AA9" w14:textId="78DC6683" w:rsidR="006E4F58" w:rsidRPr="00F77C80" w:rsidRDefault="006E4F58" w:rsidP="3DCED601">
      <w:pPr>
        <w:spacing w:after="0" w:line="240" w:lineRule="auto"/>
        <w:jc w:val="both"/>
        <w:rPr>
          <w:rFonts w:eastAsia="Times New Roman"/>
        </w:rPr>
      </w:pPr>
      <w:r w:rsidRPr="16C8AE9C">
        <w:rPr>
          <w:rFonts w:eastAsia="Times New Roman"/>
          <w:b/>
          <w:bCs/>
        </w:rPr>
        <w:t>3</w:t>
      </w:r>
      <w:r w:rsidR="00657CD7" w:rsidRPr="16C8AE9C">
        <w:rPr>
          <w:rFonts w:eastAsia="Times New Roman"/>
          <w:b/>
          <w:bCs/>
        </w:rPr>
        <w:t>5</w:t>
      </w:r>
      <w:r w:rsidRPr="16C8AE9C">
        <w:rPr>
          <w:rFonts w:eastAsia="Times New Roman"/>
          <w:b/>
          <w:bCs/>
        </w:rPr>
        <w:t>.  Order of Precedence; Incorporation by Reference.</w:t>
      </w:r>
      <w:r w:rsidRPr="16C8AE9C">
        <w:rPr>
          <w:rFonts w:eastAsia="Times New Roman"/>
        </w:rPr>
        <w:t xml:space="preserve">  Any inconsistency or ambiguity in this Contract shall be resolved by giving precedence in the following order: (1) this Contract, (2) attachments prepared by the State, (3) RFP</w:t>
      </w:r>
      <w:r w:rsidR="003E4E84" w:rsidRPr="16C8AE9C">
        <w:rPr>
          <w:rFonts w:eastAsia="Times New Roman"/>
        </w:rPr>
        <w:t xml:space="preserve"> </w:t>
      </w:r>
      <w:r w:rsidRPr="16C8AE9C">
        <w:rPr>
          <w:rFonts w:eastAsia="Times New Roman"/>
        </w:rPr>
        <w:t>#</w:t>
      </w:r>
      <w:r w:rsidR="008F380A" w:rsidRPr="16C8AE9C">
        <w:rPr>
          <w:rFonts w:eastAsia="Times New Roman"/>
        </w:rPr>
        <w:t>21-66211</w:t>
      </w:r>
      <w:r w:rsidRPr="16C8AE9C">
        <w:rPr>
          <w:rFonts w:eastAsia="Times New Roman"/>
        </w:rPr>
        <w:t>, (4) Contractor’s response to RFP</w:t>
      </w:r>
      <w:r w:rsidR="003E4E84" w:rsidRPr="16C8AE9C">
        <w:rPr>
          <w:rFonts w:eastAsia="Times New Roman"/>
        </w:rPr>
        <w:t xml:space="preserve"> </w:t>
      </w:r>
      <w:r w:rsidRPr="16C8AE9C">
        <w:rPr>
          <w:rFonts w:eastAsia="Times New Roman"/>
        </w:rPr>
        <w:t>#</w:t>
      </w:r>
      <w:r w:rsidR="008F380A" w:rsidRPr="16C8AE9C">
        <w:rPr>
          <w:rFonts w:eastAsia="Times New Roman"/>
        </w:rPr>
        <w:t>21-66211</w:t>
      </w:r>
      <w:r w:rsidRPr="16C8AE9C">
        <w:rPr>
          <w:rFonts w:eastAsia="Times New Roman"/>
        </w:rPr>
        <w:t>, (5) attachments</w:t>
      </w:r>
      <w:r w:rsidR="00D34FAB">
        <w:rPr>
          <w:rFonts w:eastAsia="Times New Roman"/>
        </w:rPr>
        <w:t xml:space="preserve"> </w:t>
      </w:r>
      <w:r w:rsidRPr="16C8AE9C">
        <w:rPr>
          <w:rFonts w:eastAsia="Times New Roman"/>
        </w:rPr>
        <w:t>prepared by the Contractor. All attachments, and all documents referred to in this paragraph, are hereby incorporated fully by reference.</w:t>
      </w:r>
    </w:p>
    <w:p w14:paraId="62BA774A" w14:textId="77777777" w:rsidR="006E4F58" w:rsidRPr="00F77C80" w:rsidRDefault="006E4F58" w:rsidP="00F77C80">
      <w:pPr>
        <w:spacing w:after="0" w:line="240" w:lineRule="auto"/>
        <w:jc w:val="both"/>
        <w:rPr>
          <w:rFonts w:eastAsia="Times New Roman" w:cstheme="minorHAnsi"/>
        </w:rPr>
      </w:pPr>
    </w:p>
    <w:p w14:paraId="267F402E" w14:textId="0182D964" w:rsidR="006E4F58" w:rsidRPr="00F77C80" w:rsidRDefault="006E4F58" w:rsidP="00F77C80">
      <w:pPr>
        <w:spacing w:after="0" w:line="240" w:lineRule="auto"/>
        <w:jc w:val="both"/>
        <w:rPr>
          <w:rFonts w:cstheme="minorHAnsi"/>
        </w:rPr>
      </w:pPr>
      <w:r w:rsidRPr="00F77C80">
        <w:rPr>
          <w:rFonts w:cstheme="minorHAnsi"/>
          <w:b/>
        </w:rPr>
        <w:t>3</w:t>
      </w:r>
      <w:r w:rsidR="00657CD7" w:rsidRPr="00F77C80">
        <w:rPr>
          <w:rFonts w:cstheme="minorHAnsi"/>
          <w:b/>
        </w:rPr>
        <w:t>6</w:t>
      </w:r>
      <w:r w:rsidRPr="00F77C80">
        <w:rPr>
          <w:rFonts w:cstheme="minorHAnsi"/>
          <w:b/>
        </w:rPr>
        <w:t>.  Ownership of Documents and Materials.</w:t>
      </w:r>
      <w:r w:rsidRPr="00F77C80">
        <w:rPr>
          <w:rFonts w:cstheme="minorHAnsi"/>
        </w:rPr>
        <w:t xml:space="preserve">  </w:t>
      </w:r>
    </w:p>
    <w:p w14:paraId="7ACDE692" w14:textId="0811A6B3" w:rsidR="006E4F58" w:rsidRPr="00F77C80" w:rsidRDefault="006E4F58" w:rsidP="3DCED601">
      <w:pPr>
        <w:spacing w:after="0" w:line="240" w:lineRule="auto"/>
        <w:jc w:val="both"/>
      </w:pPr>
      <w:r w:rsidRPr="3DCED601">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w:t>
      </w:r>
      <w:r w:rsidRPr="00877202">
        <w:t>If ownership interest in the Materials cannot be assigned to the State, the Contractor grants the State a non-exclusive, non-cancelable, perpetual, worldwide royalty-free license to use the Materials and to use, modify, copy and create derivative works of the Materials.</w:t>
      </w:r>
      <w:r w:rsidRPr="3DCED601">
        <w:t xml:space="preserve">   </w:t>
      </w:r>
    </w:p>
    <w:p w14:paraId="48136247" w14:textId="77777777" w:rsidR="006E4F58" w:rsidRPr="00F77C80" w:rsidRDefault="006E4F58" w:rsidP="00F77C80">
      <w:pPr>
        <w:spacing w:after="0" w:line="240" w:lineRule="auto"/>
        <w:jc w:val="both"/>
        <w:rPr>
          <w:rFonts w:eastAsia="Times New Roman" w:cstheme="minorHAnsi"/>
        </w:rPr>
      </w:pPr>
    </w:p>
    <w:p w14:paraId="2AAE25B8" w14:textId="77777777" w:rsidR="006E4F58" w:rsidRPr="00F77C80" w:rsidRDefault="006E4F58" w:rsidP="00F77C80">
      <w:pPr>
        <w:spacing w:after="0" w:line="240" w:lineRule="auto"/>
        <w:jc w:val="both"/>
        <w:rPr>
          <w:rFonts w:eastAsia="Times New Roman" w:cstheme="minorHAnsi"/>
        </w:rPr>
      </w:pPr>
      <w:r w:rsidRPr="00F77C80">
        <w:rPr>
          <w:rFonts w:eastAsia="Times New Roman" w:cstheme="minorHAnsi"/>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75E9DB35" w14:textId="77777777" w:rsidR="006E4F58" w:rsidRPr="00F77C80" w:rsidRDefault="006E4F58" w:rsidP="00F77C80">
      <w:pPr>
        <w:spacing w:after="0" w:line="240" w:lineRule="auto"/>
        <w:jc w:val="both"/>
        <w:rPr>
          <w:rFonts w:eastAsia="Times New Roman" w:cstheme="minorHAnsi"/>
        </w:rPr>
      </w:pPr>
    </w:p>
    <w:p w14:paraId="278B7884" w14:textId="13DA7ED0" w:rsidR="006E4F58" w:rsidRPr="00F77C80" w:rsidRDefault="006E4F58" w:rsidP="00F77C80">
      <w:pPr>
        <w:spacing w:after="0" w:line="240" w:lineRule="auto"/>
        <w:jc w:val="both"/>
        <w:rPr>
          <w:rFonts w:eastAsia="Times New Roman" w:cstheme="minorHAnsi"/>
        </w:rPr>
      </w:pPr>
      <w:r w:rsidRPr="00F77C80">
        <w:rPr>
          <w:rFonts w:eastAsia="Times New Roman" w:cstheme="minorHAnsi"/>
          <w:b/>
        </w:rPr>
        <w:t>3</w:t>
      </w:r>
      <w:r w:rsidR="00657CD7" w:rsidRPr="00F77C80">
        <w:rPr>
          <w:rFonts w:eastAsia="Times New Roman" w:cstheme="minorHAnsi"/>
          <w:b/>
        </w:rPr>
        <w:t>7</w:t>
      </w:r>
      <w:r w:rsidRPr="00F77C80">
        <w:rPr>
          <w:rFonts w:eastAsia="Times New Roman" w:cstheme="minorHAnsi"/>
          <w:b/>
        </w:rPr>
        <w:t>.  Payments</w:t>
      </w:r>
      <w:r w:rsidRPr="00F77C80">
        <w:rPr>
          <w:rFonts w:eastAsia="Times New Roman" w:cstheme="minorHAnsi"/>
        </w:rPr>
        <w:t xml:space="preserve">. </w:t>
      </w:r>
    </w:p>
    <w:p w14:paraId="2C9B27F6" w14:textId="15363651" w:rsidR="006E4F58" w:rsidRPr="00F77C80" w:rsidRDefault="006E4F58" w:rsidP="00C93F29">
      <w:pPr>
        <w:spacing w:after="0" w:line="240" w:lineRule="auto"/>
        <w:ind w:left="720" w:hanging="360"/>
        <w:jc w:val="both"/>
        <w:rPr>
          <w:rFonts w:eastAsia="Times New Roman" w:cstheme="minorHAnsi"/>
          <w:color w:val="1F497D"/>
        </w:rPr>
      </w:pPr>
      <w:r w:rsidRPr="00F77C80">
        <w:rPr>
          <w:rFonts w:eastAsia="Times New Roman" w:cstheme="minorHAnsi"/>
        </w:rPr>
        <w:t>A.  All payments shall be made</w:t>
      </w:r>
      <w:r w:rsidR="00D574E0" w:rsidRPr="00F77C80">
        <w:rPr>
          <w:rFonts w:eastAsia="Times New Roman" w:cstheme="minorHAnsi"/>
        </w:rPr>
        <w:t xml:space="preserve"> thirty five</w:t>
      </w:r>
      <w:r w:rsidRPr="00F77C80">
        <w:rPr>
          <w:rFonts w:eastAsia="Times New Roman" w:cstheme="minorHAnsi"/>
        </w:rPr>
        <w:t xml:space="preserve"> </w:t>
      </w:r>
      <w:r w:rsidR="00D574E0" w:rsidRPr="00F77C80">
        <w:rPr>
          <w:rFonts w:eastAsia="Times New Roman" w:cstheme="minorHAnsi"/>
        </w:rPr>
        <w:t>(</w:t>
      </w:r>
      <w:r w:rsidRPr="00F77C80">
        <w:rPr>
          <w:rFonts w:eastAsia="Times New Roman" w:cstheme="minorHAnsi"/>
        </w:rPr>
        <w:t>35</w:t>
      </w:r>
      <w:r w:rsidR="00D574E0" w:rsidRPr="00F77C80">
        <w:rPr>
          <w:rFonts w:eastAsia="Times New Roman" w:cstheme="minorHAnsi"/>
        </w:rPr>
        <w:t>)</w:t>
      </w:r>
      <w:r w:rsidRPr="00F77C80">
        <w:rPr>
          <w:rFonts w:eastAsia="Times New Roman" w:cstheme="minorHAnsi"/>
        </w:rPr>
        <w:t xml:space="preserve"> days in arrears in conformance with State fiscal policies and procedures and, as required by IC §</w:t>
      </w:r>
      <w:r w:rsidR="00497D2B" w:rsidRPr="00F77C80">
        <w:rPr>
          <w:rFonts w:eastAsia="Times New Roman" w:cstheme="minorHAnsi"/>
        </w:rPr>
        <w:t xml:space="preserve"> </w:t>
      </w:r>
      <w:r w:rsidRPr="00F77C80">
        <w:rPr>
          <w:rFonts w:eastAsia="Times New Roman" w:cstheme="minorHAnsi"/>
        </w:rPr>
        <w:t>4-13-2-14.8, the direct deposit by electronic funds transfer to the financial institution designated by the Contractor in writing unless a specific waiver has been obtained from the Indiana Auditor of State. No payments will be made in advance of receipt of the goods or services that are the subject of this Contract except as permitted by IC §</w:t>
      </w:r>
      <w:r w:rsidR="003E4E84" w:rsidRPr="00F77C80">
        <w:rPr>
          <w:rFonts w:eastAsia="Times New Roman" w:cstheme="minorHAnsi"/>
        </w:rPr>
        <w:t xml:space="preserve"> </w:t>
      </w:r>
      <w:r w:rsidRPr="00F77C80">
        <w:rPr>
          <w:rFonts w:eastAsia="Times New Roman" w:cstheme="minorHAnsi"/>
        </w:rPr>
        <w:t xml:space="preserve">4-13-2-20.  </w:t>
      </w:r>
    </w:p>
    <w:p w14:paraId="5758D132" w14:textId="77777777" w:rsidR="006E4F58" w:rsidRPr="00F77C80" w:rsidRDefault="006E4F58" w:rsidP="00C93F29">
      <w:pPr>
        <w:spacing w:after="0" w:line="240" w:lineRule="auto"/>
        <w:ind w:left="720" w:hanging="360"/>
        <w:jc w:val="both"/>
        <w:rPr>
          <w:rFonts w:eastAsia="Times New Roman" w:cstheme="minorHAnsi"/>
        </w:rPr>
      </w:pPr>
    </w:p>
    <w:p w14:paraId="055E5A49" w14:textId="5E44E182" w:rsidR="006E4F58" w:rsidRPr="00F77C80" w:rsidRDefault="006E4F58" w:rsidP="00C93F29">
      <w:pPr>
        <w:pStyle w:val="NoSpacing"/>
        <w:ind w:left="720" w:hanging="360"/>
        <w:jc w:val="both"/>
        <w:rPr>
          <w:rFonts w:eastAsia="Times New Roman" w:cstheme="minorHAnsi"/>
        </w:rPr>
      </w:pPr>
      <w:r w:rsidRPr="00F77C80">
        <w:rPr>
          <w:rFonts w:eastAsia="Times New Roman" w:cstheme="minorHAnsi"/>
        </w:rPr>
        <w:t xml:space="preserve">B.  </w:t>
      </w:r>
      <w:r w:rsidR="00D515C5" w:rsidRPr="00F77C80">
        <w:rPr>
          <w:rFonts w:cstheme="minorHAnsi"/>
        </w:rPr>
        <w:t>If the Contractor</w:t>
      </w:r>
      <w:r w:rsidR="00D515C5" w:rsidRPr="00F77C80">
        <w:rPr>
          <w:rFonts w:cstheme="minorHAnsi"/>
          <w:spacing w:val="-2"/>
        </w:rPr>
        <w:t xml:space="preserve"> </w:t>
      </w:r>
      <w:r w:rsidR="00D515C5" w:rsidRPr="00F77C80">
        <w:rPr>
          <w:rFonts w:cstheme="minorHAnsi"/>
        </w:rPr>
        <w:t>is</w:t>
      </w:r>
      <w:r w:rsidR="00D515C5" w:rsidRPr="00F77C80">
        <w:rPr>
          <w:rFonts w:cstheme="minorHAnsi"/>
          <w:spacing w:val="-2"/>
        </w:rPr>
        <w:t xml:space="preserve"> </w:t>
      </w:r>
      <w:r w:rsidR="00D515C5" w:rsidRPr="00F77C80">
        <w:rPr>
          <w:rFonts w:cstheme="minorHAnsi"/>
        </w:rPr>
        <w:t>being</w:t>
      </w:r>
      <w:r w:rsidR="00D515C5" w:rsidRPr="00F77C80">
        <w:rPr>
          <w:rFonts w:cstheme="minorHAnsi"/>
          <w:spacing w:val="-3"/>
        </w:rPr>
        <w:t xml:space="preserve"> </w:t>
      </w:r>
      <w:r w:rsidR="00D515C5" w:rsidRPr="00F77C80">
        <w:rPr>
          <w:rFonts w:cstheme="minorHAnsi"/>
        </w:rPr>
        <w:t>paid in</w:t>
      </w:r>
      <w:r w:rsidR="00D515C5" w:rsidRPr="00F77C80">
        <w:rPr>
          <w:rFonts w:cstheme="minorHAnsi"/>
          <w:spacing w:val="-3"/>
        </w:rPr>
        <w:t xml:space="preserve"> </w:t>
      </w:r>
      <w:r w:rsidR="00D515C5" w:rsidRPr="00F77C80">
        <w:rPr>
          <w:rFonts w:cstheme="minorHAnsi"/>
        </w:rPr>
        <w:t>advance</w:t>
      </w:r>
      <w:r w:rsidR="00D515C5" w:rsidRPr="00F77C80">
        <w:rPr>
          <w:rFonts w:cstheme="minorHAnsi"/>
          <w:spacing w:val="-2"/>
        </w:rPr>
        <w:t xml:space="preserve"> </w:t>
      </w:r>
      <w:r w:rsidR="00D515C5" w:rsidRPr="00F77C80">
        <w:rPr>
          <w:rFonts w:cstheme="minorHAnsi"/>
        </w:rPr>
        <w:t>for</w:t>
      </w:r>
      <w:r w:rsidR="00D515C5" w:rsidRPr="00F77C80">
        <w:rPr>
          <w:rFonts w:cstheme="minorHAnsi"/>
          <w:spacing w:val="53"/>
        </w:rPr>
        <w:t xml:space="preserve"> </w:t>
      </w:r>
      <w:r w:rsidR="00D515C5" w:rsidRPr="00F77C80">
        <w:rPr>
          <w:rFonts w:cstheme="minorHAnsi"/>
        </w:rPr>
        <w:t xml:space="preserve">the maintenance </w:t>
      </w:r>
      <w:r w:rsidR="00D515C5" w:rsidRPr="00F77C80">
        <w:rPr>
          <w:rFonts w:cstheme="minorHAnsi"/>
          <w:spacing w:val="-2"/>
        </w:rPr>
        <w:t>of</w:t>
      </w:r>
      <w:r w:rsidR="00D515C5" w:rsidRPr="00F77C80">
        <w:rPr>
          <w:rFonts w:cstheme="minorHAnsi"/>
        </w:rPr>
        <w:t xml:space="preserve"> equipment, software or a service as a subscription, then p</w:t>
      </w:r>
      <w:r w:rsidRPr="00F77C80">
        <w:rPr>
          <w:rFonts w:eastAsia="Times New Roman" w:cstheme="minorHAnsi"/>
        </w:rPr>
        <w:t>ursuant to IC §</w:t>
      </w:r>
      <w:r w:rsidR="003E4E84" w:rsidRPr="00F77C80">
        <w:rPr>
          <w:rFonts w:eastAsia="Times New Roman" w:cstheme="minorHAnsi"/>
        </w:rPr>
        <w:t xml:space="preserve"> </w:t>
      </w:r>
      <w:r w:rsidRPr="00F77C80">
        <w:rPr>
          <w:rFonts w:eastAsia="Times New Roman" w:cstheme="minorHAnsi"/>
        </w:rPr>
        <w:t xml:space="preserve">4-13-2-20(b)(14), </w:t>
      </w:r>
      <w:r w:rsidR="00D515C5" w:rsidRPr="00F77C80">
        <w:rPr>
          <w:rFonts w:eastAsia="Times New Roman" w:cstheme="minorHAnsi"/>
        </w:rPr>
        <w:t xml:space="preserve">the </w:t>
      </w:r>
      <w:r w:rsidRPr="00F77C80">
        <w:rPr>
          <w:rFonts w:eastAsia="Times New Roman" w:cstheme="minorHAnsi"/>
        </w:rPr>
        <w:t xml:space="preserve">Contractor agrees that if it fails to </w:t>
      </w:r>
      <w:r w:rsidR="00D515C5" w:rsidRPr="00F77C80">
        <w:rPr>
          <w:rFonts w:eastAsia="Times New Roman" w:cstheme="minorHAnsi"/>
        </w:rPr>
        <w:t xml:space="preserve">fully provide or perform under this </w:t>
      </w:r>
      <w:r w:rsidRPr="00F77C80">
        <w:rPr>
          <w:rFonts w:eastAsia="Times New Roman" w:cstheme="minorHAnsi"/>
        </w:rPr>
        <w:t xml:space="preserve">Contract, upon receipt of written notice from the State, it shall promptly refund the consideration paid, pro-rated through the date of non-performance.  </w:t>
      </w:r>
    </w:p>
    <w:p w14:paraId="0FBA644F" w14:textId="77777777" w:rsidR="006E4F58" w:rsidRPr="00F77C80" w:rsidRDefault="006E4F58" w:rsidP="00F77C80">
      <w:pPr>
        <w:spacing w:after="0" w:line="240" w:lineRule="auto"/>
        <w:jc w:val="both"/>
        <w:rPr>
          <w:rFonts w:eastAsia="Times New Roman" w:cstheme="minorHAnsi"/>
        </w:rPr>
      </w:pPr>
    </w:p>
    <w:p w14:paraId="7CA6F09B" w14:textId="403FAEDB" w:rsidR="006E4F58" w:rsidRPr="00F77C80" w:rsidRDefault="006E4F58" w:rsidP="00F77C80">
      <w:pPr>
        <w:spacing w:after="0" w:line="240" w:lineRule="auto"/>
        <w:jc w:val="both"/>
        <w:rPr>
          <w:rFonts w:eastAsia="Times New Roman" w:cstheme="minorHAnsi"/>
        </w:rPr>
      </w:pPr>
      <w:r w:rsidRPr="00F77C80">
        <w:rPr>
          <w:rFonts w:eastAsia="Times New Roman" w:cstheme="minorHAnsi"/>
          <w:b/>
        </w:rPr>
        <w:t>3</w:t>
      </w:r>
      <w:r w:rsidR="00657CD7" w:rsidRPr="00F77C80">
        <w:rPr>
          <w:rFonts w:eastAsia="Times New Roman" w:cstheme="minorHAnsi"/>
          <w:b/>
        </w:rPr>
        <w:t>8</w:t>
      </w:r>
      <w:r w:rsidRPr="00F77C80">
        <w:rPr>
          <w:rFonts w:eastAsia="Times New Roman" w:cstheme="minorHAnsi"/>
          <w:b/>
        </w:rPr>
        <w:t>.  Penalties/Interest/Attorney’s Fees</w:t>
      </w:r>
      <w:r w:rsidRPr="00F77C80">
        <w:rPr>
          <w:rFonts w:eastAsia="Times New Roman" w:cstheme="minorHAnsi"/>
        </w:rPr>
        <w:t>.  The State will in good faith perform its required obligations hereunder and does not agree to pay any penalties, liquidated damages, interest or attorney’s fees, except as permitted by Indiana law, in part, IC §</w:t>
      </w:r>
      <w:r w:rsidR="003E4E84" w:rsidRPr="00F77C80">
        <w:rPr>
          <w:rFonts w:eastAsia="Times New Roman" w:cstheme="minorHAnsi"/>
        </w:rPr>
        <w:t xml:space="preserve"> </w:t>
      </w:r>
      <w:r w:rsidRPr="00F77C80">
        <w:rPr>
          <w:rFonts w:eastAsia="Times New Roman" w:cstheme="minorHAnsi"/>
        </w:rPr>
        <w:t>5-17-5, IC §</w:t>
      </w:r>
      <w:r w:rsidR="003E4E84" w:rsidRPr="00F77C80">
        <w:rPr>
          <w:rFonts w:eastAsia="Times New Roman" w:cstheme="minorHAnsi"/>
        </w:rPr>
        <w:t xml:space="preserve"> </w:t>
      </w:r>
      <w:r w:rsidRPr="00F77C80">
        <w:rPr>
          <w:rFonts w:eastAsia="Times New Roman" w:cstheme="minorHAnsi"/>
        </w:rPr>
        <w:t>34-54-8</w:t>
      </w:r>
      <w:r w:rsidR="003E4E84" w:rsidRPr="00F77C80">
        <w:rPr>
          <w:rFonts w:eastAsia="Times New Roman" w:cstheme="minorHAnsi"/>
        </w:rPr>
        <w:t>, IC § 34-13-1 and IC § 34-52-2</w:t>
      </w:r>
      <w:r w:rsidRPr="00F77C80">
        <w:rPr>
          <w:rFonts w:eastAsia="Times New Roman" w:cstheme="minorHAnsi"/>
        </w:rPr>
        <w:t>.</w:t>
      </w:r>
    </w:p>
    <w:p w14:paraId="2B695635" w14:textId="77777777" w:rsidR="006E4F58" w:rsidRPr="00F77C80" w:rsidRDefault="006E4F58" w:rsidP="00F77C80">
      <w:pPr>
        <w:spacing w:after="0" w:line="240" w:lineRule="auto"/>
        <w:jc w:val="both"/>
        <w:rPr>
          <w:rFonts w:eastAsia="Times New Roman" w:cstheme="minorHAnsi"/>
        </w:rPr>
      </w:pPr>
    </w:p>
    <w:p w14:paraId="031CF850" w14:textId="77777777" w:rsidR="006E4F58" w:rsidRPr="00F77C80" w:rsidRDefault="006E4F58" w:rsidP="00F77C80">
      <w:pPr>
        <w:spacing w:after="0" w:line="240" w:lineRule="auto"/>
        <w:jc w:val="both"/>
        <w:rPr>
          <w:rFonts w:eastAsia="Times New Roman" w:cstheme="minorHAnsi"/>
        </w:rPr>
      </w:pPr>
      <w:r w:rsidRPr="00F77C80">
        <w:rPr>
          <w:rFonts w:eastAsia="Times New Roman" w:cstheme="minorHAnsi"/>
        </w:rPr>
        <w:lastRenderedPageBreak/>
        <w:t>Notwithstanding the provisions contained in IC §</w:t>
      </w:r>
      <w:r w:rsidR="003E4E84" w:rsidRPr="00F77C80">
        <w:rPr>
          <w:rFonts w:eastAsia="Times New Roman" w:cstheme="minorHAnsi"/>
        </w:rPr>
        <w:t xml:space="preserve"> </w:t>
      </w:r>
      <w:r w:rsidRPr="00F77C80">
        <w:rPr>
          <w:rFonts w:eastAsia="Times New Roman" w:cstheme="minorHAnsi"/>
        </w:rPr>
        <w:t>5-17-5, any liability resulting from the State’s failure to make prompt payment shall be based solely on the amount of funding originating from the State and shall not be based on funding from federal or other sources.</w:t>
      </w:r>
    </w:p>
    <w:p w14:paraId="096ECC5D" w14:textId="77777777" w:rsidR="006E4F58" w:rsidRPr="00F77C80" w:rsidRDefault="006E4F58" w:rsidP="00F77C80">
      <w:pPr>
        <w:spacing w:after="0" w:line="240" w:lineRule="auto"/>
        <w:jc w:val="both"/>
        <w:rPr>
          <w:rFonts w:eastAsia="Times New Roman" w:cstheme="minorHAnsi"/>
        </w:rPr>
      </w:pPr>
    </w:p>
    <w:p w14:paraId="7AA2C135" w14:textId="6623DCDD" w:rsidR="006E4F58" w:rsidRPr="00F77C80" w:rsidRDefault="006E4F58" w:rsidP="00F77C80">
      <w:pPr>
        <w:spacing w:after="0" w:line="240" w:lineRule="auto"/>
        <w:jc w:val="both"/>
        <w:rPr>
          <w:rFonts w:eastAsia="Times New Roman" w:cstheme="minorHAnsi"/>
        </w:rPr>
      </w:pPr>
      <w:r w:rsidRPr="00F77C80">
        <w:rPr>
          <w:rFonts w:eastAsia="Times New Roman" w:cstheme="minorHAnsi"/>
          <w:b/>
        </w:rPr>
        <w:t>3</w:t>
      </w:r>
      <w:r w:rsidR="00657CD7" w:rsidRPr="00F77C80">
        <w:rPr>
          <w:rFonts w:eastAsia="Times New Roman" w:cstheme="minorHAnsi"/>
          <w:b/>
        </w:rPr>
        <w:t>9</w:t>
      </w:r>
      <w:r w:rsidRPr="00F77C80">
        <w:rPr>
          <w:rFonts w:eastAsia="Times New Roman" w:cstheme="minorHAnsi"/>
          <w:b/>
        </w:rPr>
        <w:t>.  Progress Reports</w:t>
      </w:r>
      <w:r w:rsidRPr="00F77C80">
        <w:rPr>
          <w:rFonts w:eastAsia="Times New Roman" w:cstheme="minorHAnsi"/>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50DB12A4" w14:textId="77777777" w:rsidR="006E4F58" w:rsidRPr="00F77C80" w:rsidRDefault="006E4F58" w:rsidP="00F77C80">
      <w:pPr>
        <w:spacing w:after="0" w:line="240" w:lineRule="auto"/>
        <w:jc w:val="both"/>
        <w:rPr>
          <w:rFonts w:eastAsia="Times New Roman" w:cstheme="minorHAnsi"/>
        </w:rPr>
      </w:pPr>
    </w:p>
    <w:p w14:paraId="7F670CFE" w14:textId="172B2C2D" w:rsidR="00D515C5" w:rsidRPr="00F77C80" w:rsidRDefault="00657CD7" w:rsidP="3DCED601">
      <w:pPr>
        <w:pStyle w:val="NoSpacing"/>
        <w:jc w:val="both"/>
      </w:pPr>
      <w:r w:rsidRPr="3DCED601">
        <w:rPr>
          <w:rFonts w:eastAsia="Times New Roman"/>
          <w:b/>
          <w:bCs/>
        </w:rPr>
        <w:t>40</w:t>
      </w:r>
      <w:r w:rsidR="006E4F58" w:rsidRPr="3DCED601">
        <w:rPr>
          <w:rFonts w:eastAsia="Times New Roman"/>
          <w:b/>
          <w:bCs/>
        </w:rPr>
        <w:t>.  Public Record.</w:t>
      </w:r>
      <w:r w:rsidR="006E4F58" w:rsidRPr="3DCED601">
        <w:rPr>
          <w:rFonts w:eastAsia="Times New Roman"/>
        </w:rPr>
        <w:t xml:space="preserve">  </w:t>
      </w:r>
      <w:r w:rsidR="00D515C5" w:rsidRPr="3DCED601">
        <w:t>The</w:t>
      </w:r>
      <w:r w:rsidR="00D515C5" w:rsidRPr="3DCED601">
        <w:rPr>
          <w:spacing w:val="-2"/>
        </w:rPr>
        <w:t xml:space="preserve"> </w:t>
      </w:r>
      <w:r w:rsidR="00D515C5" w:rsidRPr="3DCED601">
        <w:t>Contractor acknowledges that</w:t>
      </w:r>
      <w:r w:rsidR="00D515C5" w:rsidRPr="3DCED601">
        <w:rPr>
          <w:spacing w:val="-2"/>
        </w:rPr>
        <w:t xml:space="preserve"> </w:t>
      </w:r>
      <w:r w:rsidR="00D515C5" w:rsidRPr="3DCED601">
        <w:t xml:space="preserve">the State </w:t>
      </w:r>
      <w:r w:rsidR="00D515C5" w:rsidRPr="3DCED601">
        <w:rPr>
          <w:spacing w:val="-2"/>
        </w:rPr>
        <w:t>will</w:t>
      </w:r>
      <w:r w:rsidR="00D515C5" w:rsidRPr="3DCED601">
        <w:rPr>
          <w:spacing w:val="1"/>
        </w:rPr>
        <w:t xml:space="preserve"> </w:t>
      </w:r>
      <w:r w:rsidR="00D515C5" w:rsidRPr="3DCED601">
        <w:t>not</w:t>
      </w:r>
      <w:r w:rsidR="00D515C5" w:rsidRPr="3DCED601">
        <w:rPr>
          <w:spacing w:val="1"/>
        </w:rPr>
        <w:t xml:space="preserve"> </w:t>
      </w:r>
      <w:r w:rsidR="00D515C5" w:rsidRPr="3DCED601">
        <w:t>treat</w:t>
      </w:r>
      <w:r w:rsidR="00D515C5" w:rsidRPr="3DCED601">
        <w:rPr>
          <w:spacing w:val="1"/>
        </w:rPr>
        <w:t xml:space="preserve"> </w:t>
      </w:r>
      <w:r w:rsidR="00D515C5" w:rsidRPr="3DCED601">
        <w:t>this</w:t>
      </w:r>
      <w:r w:rsidR="00D515C5" w:rsidRPr="3DCED601">
        <w:rPr>
          <w:spacing w:val="-2"/>
        </w:rPr>
        <w:t xml:space="preserve"> </w:t>
      </w:r>
      <w:r w:rsidR="00D515C5" w:rsidRPr="3DCED601">
        <w:t>Contract</w:t>
      </w:r>
      <w:r w:rsidR="00D515C5" w:rsidRPr="3DCED601">
        <w:rPr>
          <w:spacing w:val="1"/>
        </w:rPr>
        <w:t xml:space="preserve"> </w:t>
      </w:r>
      <w:r w:rsidR="00D515C5" w:rsidRPr="3DCED601">
        <w:t>as containing</w:t>
      </w:r>
      <w:r w:rsidR="00D515C5" w:rsidRPr="3DCED601">
        <w:rPr>
          <w:spacing w:val="-3"/>
        </w:rPr>
        <w:t xml:space="preserve"> </w:t>
      </w:r>
      <w:r w:rsidR="00D515C5" w:rsidRPr="3DCED601">
        <w:t>confidential</w:t>
      </w:r>
      <w:r w:rsidR="00D515C5" w:rsidRPr="3DCED601">
        <w:rPr>
          <w:spacing w:val="53"/>
        </w:rPr>
        <w:t xml:space="preserve"> </w:t>
      </w:r>
      <w:r w:rsidR="00D515C5" w:rsidRPr="3DCED601">
        <w:t>information,</w:t>
      </w:r>
      <w:r w:rsidR="00D515C5" w:rsidRPr="3DCED601">
        <w:rPr>
          <w:spacing w:val="-3"/>
        </w:rPr>
        <w:t xml:space="preserve"> </w:t>
      </w:r>
      <w:r w:rsidR="00D515C5" w:rsidRPr="3DCED601">
        <w:t>and will</w:t>
      </w:r>
      <w:r w:rsidR="00D515C5" w:rsidRPr="3DCED601">
        <w:rPr>
          <w:spacing w:val="-2"/>
        </w:rPr>
        <w:t xml:space="preserve"> </w:t>
      </w:r>
      <w:r w:rsidR="00D515C5" w:rsidRPr="3DCED601">
        <w:t>post</w:t>
      </w:r>
      <w:r w:rsidR="00D515C5" w:rsidRPr="3DCED601">
        <w:rPr>
          <w:spacing w:val="1"/>
        </w:rPr>
        <w:t xml:space="preserve"> </w:t>
      </w:r>
      <w:r w:rsidR="00D515C5" w:rsidRPr="3DCED601">
        <w:t>this Contract</w:t>
      </w:r>
      <w:r w:rsidR="00D515C5" w:rsidRPr="3DCED601">
        <w:rPr>
          <w:spacing w:val="-2"/>
        </w:rPr>
        <w:t xml:space="preserve"> </w:t>
      </w:r>
      <w:r w:rsidR="00D515C5" w:rsidRPr="3DCED601">
        <w:t xml:space="preserve">on </w:t>
      </w:r>
      <w:r w:rsidR="003E4E84" w:rsidRPr="3DCED601">
        <w:t xml:space="preserve">the transparency </w:t>
      </w:r>
      <w:r w:rsidR="00572EFD" w:rsidRPr="3DCED601">
        <w:t xml:space="preserve">portal </w:t>
      </w:r>
      <w:r w:rsidR="00D515C5" w:rsidRPr="3DCED601">
        <w:t>as required</w:t>
      </w:r>
      <w:r w:rsidR="00D515C5" w:rsidRPr="3DCED601">
        <w:rPr>
          <w:spacing w:val="-2"/>
        </w:rPr>
        <w:t xml:space="preserve"> </w:t>
      </w:r>
      <w:r w:rsidR="00D515C5" w:rsidRPr="3DCED601">
        <w:t>by</w:t>
      </w:r>
      <w:r w:rsidR="004D718B" w:rsidRPr="3DCED601">
        <w:t xml:space="preserve"> Executive Order 05-07 and</w:t>
      </w:r>
      <w:r w:rsidR="00D515C5" w:rsidRPr="3DCED601">
        <w:rPr>
          <w:spacing w:val="-3"/>
        </w:rPr>
        <w:t xml:space="preserve"> IC § 5-14-3.5-2. </w:t>
      </w:r>
      <w:r w:rsidR="00D515C5" w:rsidRPr="3DCED601">
        <w:t xml:space="preserve"> Use by</w:t>
      </w:r>
      <w:r w:rsidR="00D515C5" w:rsidRPr="3DCED601">
        <w:rPr>
          <w:spacing w:val="-3"/>
        </w:rPr>
        <w:t xml:space="preserve"> </w:t>
      </w:r>
      <w:r w:rsidR="00D515C5" w:rsidRPr="3DCED601">
        <w:t>the</w:t>
      </w:r>
      <w:r w:rsidR="00D515C5" w:rsidRPr="3DCED601">
        <w:rPr>
          <w:spacing w:val="55"/>
        </w:rPr>
        <w:t xml:space="preserve"> </w:t>
      </w:r>
      <w:r w:rsidR="00D515C5" w:rsidRPr="3DCED601">
        <w:t>public of the information contained</w:t>
      </w:r>
      <w:r w:rsidR="00D515C5" w:rsidRPr="3DCED601">
        <w:rPr>
          <w:spacing w:val="-2"/>
        </w:rPr>
        <w:t xml:space="preserve"> </w:t>
      </w:r>
      <w:r w:rsidR="00D515C5" w:rsidRPr="3DCED601">
        <w:t>in</w:t>
      </w:r>
      <w:r w:rsidR="00D515C5" w:rsidRPr="3DCED601">
        <w:rPr>
          <w:spacing w:val="-3"/>
        </w:rPr>
        <w:t xml:space="preserve"> </w:t>
      </w:r>
      <w:r w:rsidR="00D515C5" w:rsidRPr="3DCED601">
        <w:t>this Contract</w:t>
      </w:r>
      <w:r w:rsidR="00D515C5" w:rsidRPr="3DCED601">
        <w:rPr>
          <w:spacing w:val="-2"/>
        </w:rPr>
        <w:t xml:space="preserve"> </w:t>
      </w:r>
      <w:r w:rsidR="00D515C5" w:rsidRPr="3DCED601">
        <w:t>shall</w:t>
      </w:r>
      <w:r w:rsidR="00D515C5" w:rsidRPr="3DCED601">
        <w:rPr>
          <w:spacing w:val="-2"/>
        </w:rPr>
        <w:t xml:space="preserve"> </w:t>
      </w:r>
      <w:r w:rsidR="00D515C5" w:rsidRPr="3DCED601">
        <w:t>not</w:t>
      </w:r>
      <w:r w:rsidR="00D515C5" w:rsidRPr="3DCED601">
        <w:rPr>
          <w:spacing w:val="-2"/>
        </w:rPr>
        <w:t xml:space="preserve"> </w:t>
      </w:r>
      <w:r w:rsidR="00D515C5" w:rsidRPr="3DCED601">
        <w:t>be considered an</w:t>
      </w:r>
      <w:r w:rsidR="00D515C5" w:rsidRPr="3DCED601">
        <w:rPr>
          <w:spacing w:val="-3"/>
        </w:rPr>
        <w:t xml:space="preserve"> </w:t>
      </w:r>
      <w:r w:rsidR="00D515C5" w:rsidRPr="3DCED601">
        <w:t>act</w:t>
      </w:r>
      <w:r w:rsidR="00D515C5" w:rsidRPr="3DCED601">
        <w:rPr>
          <w:spacing w:val="-2"/>
        </w:rPr>
        <w:t xml:space="preserve"> </w:t>
      </w:r>
      <w:r w:rsidR="00D515C5" w:rsidRPr="3DCED601">
        <w:t>of the State.</w:t>
      </w:r>
    </w:p>
    <w:p w14:paraId="2F6A704C" w14:textId="77777777" w:rsidR="006E4F58" w:rsidRPr="00F77C80" w:rsidRDefault="006E4F58" w:rsidP="00F77C80">
      <w:pPr>
        <w:spacing w:after="0" w:line="240" w:lineRule="auto"/>
        <w:jc w:val="both"/>
        <w:rPr>
          <w:rFonts w:eastAsia="Times New Roman" w:cstheme="minorHAnsi"/>
        </w:rPr>
      </w:pPr>
    </w:p>
    <w:p w14:paraId="2162EF8C" w14:textId="1EE03D83" w:rsidR="006E4F58" w:rsidRPr="00F77C80" w:rsidRDefault="006E4F58" w:rsidP="00F77C80">
      <w:pPr>
        <w:spacing w:after="0" w:line="240" w:lineRule="auto"/>
        <w:jc w:val="both"/>
        <w:rPr>
          <w:rFonts w:eastAsia="Times New Roman" w:cstheme="minorHAnsi"/>
        </w:rPr>
      </w:pPr>
      <w:r w:rsidRPr="00F77C80">
        <w:rPr>
          <w:rFonts w:eastAsia="Times New Roman" w:cstheme="minorHAnsi"/>
          <w:b/>
        </w:rPr>
        <w:t>4</w:t>
      </w:r>
      <w:r w:rsidR="00657CD7" w:rsidRPr="00F77C80">
        <w:rPr>
          <w:rFonts w:eastAsia="Times New Roman" w:cstheme="minorHAnsi"/>
          <w:b/>
        </w:rPr>
        <w:t>1</w:t>
      </w:r>
      <w:r w:rsidRPr="00F77C80">
        <w:rPr>
          <w:rFonts w:eastAsia="Times New Roman" w:cstheme="minorHAnsi"/>
          <w:b/>
        </w:rPr>
        <w:t>.  Renewal Option</w:t>
      </w:r>
      <w:r w:rsidRPr="00F77C80">
        <w:rPr>
          <w:rFonts w:eastAsia="Times New Roman" w:cstheme="minorHAnsi"/>
        </w:rPr>
        <w:t>.  This Contract may be renewed under the same terms and conditions, subject to the approval of the Commissioner of the Department of Administration and the State Budget Director in compliance with IC §</w:t>
      </w:r>
      <w:r w:rsidR="003E4E84" w:rsidRPr="00F77C80">
        <w:rPr>
          <w:rFonts w:eastAsia="Times New Roman" w:cstheme="minorHAnsi"/>
        </w:rPr>
        <w:t xml:space="preserve"> </w:t>
      </w:r>
      <w:r w:rsidRPr="00F77C80">
        <w:rPr>
          <w:rFonts w:eastAsia="Times New Roman" w:cstheme="minorHAnsi"/>
        </w:rPr>
        <w:t xml:space="preserve">5-22-17-4. The term of the renewed contract may not be longer than the term of the original </w:t>
      </w:r>
      <w:r w:rsidR="007412B2" w:rsidRPr="00F77C80">
        <w:rPr>
          <w:rFonts w:eastAsia="Times New Roman" w:cstheme="minorHAnsi"/>
        </w:rPr>
        <w:t>C</w:t>
      </w:r>
      <w:r w:rsidRPr="00F77C80">
        <w:rPr>
          <w:rFonts w:eastAsia="Times New Roman" w:cstheme="minorHAnsi"/>
        </w:rPr>
        <w:t>ontract.</w:t>
      </w:r>
    </w:p>
    <w:p w14:paraId="6B8CA2D3" w14:textId="77777777" w:rsidR="006E4F58" w:rsidRPr="00F77C80" w:rsidRDefault="006E4F58" w:rsidP="00F77C80">
      <w:pPr>
        <w:spacing w:after="0" w:line="240" w:lineRule="auto"/>
        <w:jc w:val="both"/>
        <w:rPr>
          <w:rFonts w:eastAsia="Times New Roman" w:cstheme="minorHAnsi"/>
        </w:rPr>
      </w:pPr>
      <w:r w:rsidRPr="00F77C80">
        <w:rPr>
          <w:rFonts w:eastAsia="Times New Roman" w:cstheme="minorHAnsi"/>
        </w:rPr>
        <w:t xml:space="preserve"> </w:t>
      </w:r>
    </w:p>
    <w:p w14:paraId="0D4F781C" w14:textId="5A643372" w:rsidR="006E4F58" w:rsidRPr="00F77C80" w:rsidRDefault="006E4F58" w:rsidP="00F77C80">
      <w:pPr>
        <w:spacing w:after="0" w:line="240" w:lineRule="auto"/>
        <w:jc w:val="both"/>
        <w:rPr>
          <w:rFonts w:eastAsia="Times New Roman" w:cstheme="minorHAnsi"/>
        </w:rPr>
      </w:pPr>
      <w:r w:rsidRPr="00F77C80">
        <w:rPr>
          <w:rFonts w:eastAsia="Times New Roman" w:cstheme="minorHAnsi"/>
          <w:b/>
        </w:rPr>
        <w:t>4</w:t>
      </w:r>
      <w:r w:rsidR="00657CD7" w:rsidRPr="00F77C80">
        <w:rPr>
          <w:rFonts w:eastAsia="Times New Roman" w:cstheme="minorHAnsi"/>
          <w:b/>
        </w:rPr>
        <w:t>2</w:t>
      </w:r>
      <w:r w:rsidRPr="00F77C80">
        <w:rPr>
          <w:rFonts w:eastAsia="Times New Roman" w:cstheme="minorHAnsi"/>
          <w:b/>
        </w:rPr>
        <w:t>.  Severability</w:t>
      </w:r>
      <w:r w:rsidRPr="00F77C80">
        <w:rPr>
          <w:rFonts w:eastAsia="Times New Roman" w:cstheme="minorHAnsi"/>
        </w:rPr>
        <w:t xml:space="preserve">.  The invalidity of any section, subsection, </w:t>
      </w:r>
      <w:r w:rsidR="00990F50" w:rsidRPr="00F77C80">
        <w:rPr>
          <w:rFonts w:eastAsia="Times New Roman" w:cstheme="minorHAnsi"/>
        </w:rPr>
        <w:t>clause,</w:t>
      </w:r>
      <w:r w:rsidRPr="00F77C80">
        <w:rPr>
          <w:rFonts w:eastAsia="Times New Roman" w:cstheme="minorHAnsi"/>
        </w:rPr>
        <w:t xml:space="preserve"> or provision of this Contract shall not affect the validity of the remaining sections, subsections, </w:t>
      </w:r>
      <w:r w:rsidR="00990F50" w:rsidRPr="00F77C80">
        <w:rPr>
          <w:rFonts w:eastAsia="Times New Roman" w:cstheme="minorHAnsi"/>
        </w:rPr>
        <w:t>clauses,</w:t>
      </w:r>
      <w:r w:rsidRPr="00F77C80">
        <w:rPr>
          <w:rFonts w:eastAsia="Times New Roman" w:cstheme="minorHAnsi"/>
        </w:rPr>
        <w:t xml:space="preserve"> or provisions of this Contract.</w:t>
      </w:r>
    </w:p>
    <w:p w14:paraId="3CBF7C99" w14:textId="77777777" w:rsidR="006E4F58" w:rsidRPr="00F77C80" w:rsidRDefault="006E4F58" w:rsidP="00F77C80">
      <w:pPr>
        <w:spacing w:after="0" w:line="240" w:lineRule="auto"/>
        <w:jc w:val="both"/>
        <w:rPr>
          <w:rFonts w:eastAsia="Times New Roman" w:cstheme="minorHAnsi"/>
        </w:rPr>
      </w:pPr>
    </w:p>
    <w:p w14:paraId="191BDCCA" w14:textId="13B29F40" w:rsidR="006E4F58" w:rsidRPr="00F77C80" w:rsidRDefault="006E4F58" w:rsidP="00F77C80">
      <w:pPr>
        <w:spacing w:after="0" w:line="240" w:lineRule="auto"/>
        <w:jc w:val="both"/>
        <w:rPr>
          <w:rFonts w:eastAsia="Times New Roman" w:cstheme="minorHAnsi"/>
        </w:rPr>
      </w:pPr>
      <w:r w:rsidRPr="00F77C80">
        <w:rPr>
          <w:rFonts w:eastAsia="Times New Roman" w:cstheme="minorHAnsi"/>
          <w:b/>
        </w:rPr>
        <w:t>4</w:t>
      </w:r>
      <w:r w:rsidR="00657CD7" w:rsidRPr="00F77C80">
        <w:rPr>
          <w:rFonts w:eastAsia="Times New Roman" w:cstheme="minorHAnsi"/>
          <w:b/>
        </w:rPr>
        <w:t>3</w:t>
      </w:r>
      <w:r w:rsidRPr="00F77C80">
        <w:rPr>
          <w:rFonts w:eastAsia="Times New Roman" w:cstheme="minorHAnsi"/>
          <w:b/>
        </w:rPr>
        <w:t>.  Substantial Performance.</w:t>
      </w:r>
      <w:r w:rsidRPr="00F77C80">
        <w:rPr>
          <w:rFonts w:eastAsia="Times New Roman" w:cstheme="minorHAnsi"/>
        </w:rPr>
        <w:t xml:space="preserve">  This Contract shall be deemed to be substantially performed only when fully performed according to its terms and conditions and any written amendments or supplements.</w:t>
      </w:r>
    </w:p>
    <w:p w14:paraId="5CF1F7BD" w14:textId="77777777" w:rsidR="006E4F58" w:rsidRPr="00F77C80" w:rsidRDefault="006E4F58" w:rsidP="00F77C80">
      <w:pPr>
        <w:spacing w:after="0" w:line="240" w:lineRule="auto"/>
        <w:jc w:val="both"/>
        <w:rPr>
          <w:rFonts w:eastAsia="Times New Roman" w:cstheme="minorHAnsi"/>
        </w:rPr>
      </w:pPr>
    </w:p>
    <w:p w14:paraId="49B9FD01" w14:textId="46942447" w:rsidR="006E4F58" w:rsidRPr="00F77C80" w:rsidRDefault="006E4F58" w:rsidP="00F77C80">
      <w:pPr>
        <w:spacing w:after="0" w:line="240" w:lineRule="auto"/>
        <w:jc w:val="both"/>
        <w:rPr>
          <w:rFonts w:eastAsia="Times New Roman" w:cstheme="minorHAnsi"/>
        </w:rPr>
      </w:pPr>
      <w:r w:rsidRPr="00F77C80">
        <w:rPr>
          <w:rFonts w:eastAsia="Times New Roman" w:cstheme="minorHAnsi"/>
          <w:b/>
        </w:rPr>
        <w:t>4</w:t>
      </w:r>
      <w:r w:rsidR="00657CD7" w:rsidRPr="00F77C80">
        <w:rPr>
          <w:rFonts w:eastAsia="Times New Roman" w:cstheme="minorHAnsi"/>
          <w:b/>
        </w:rPr>
        <w:t>4</w:t>
      </w:r>
      <w:r w:rsidRPr="00F77C80">
        <w:rPr>
          <w:rFonts w:eastAsia="Times New Roman" w:cstheme="minorHAnsi"/>
          <w:b/>
        </w:rPr>
        <w:t>.  Taxes</w:t>
      </w:r>
      <w:r w:rsidRPr="00F77C80">
        <w:rPr>
          <w:rFonts w:eastAsia="Times New Roman" w:cstheme="minorHAnsi"/>
        </w:rPr>
        <w:t>.  The State is exempt from most state and local taxes and many federal taxes. The State will not be responsible for any taxes levied on the Contractor as a result of this Contract.</w:t>
      </w:r>
    </w:p>
    <w:p w14:paraId="7F2BE60D" w14:textId="77777777" w:rsidR="006E4F58" w:rsidRPr="00F77C80" w:rsidRDefault="006E4F58" w:rsidP="00F77C80">
      <w:pPr>
        <w:spacing w:after="0" w:line="240" w:lineRule="auto"/>
        <w:jc w:val="both"/>
        <w:rPr>
          <w:rFonts w:eastAsia="Times New Roman" w:cstheme="minorHAnsi"/>
        </w:rPr>
      </w:pPr>
    </w:p>
    <w:p w14:paraId="522586FE" w14:textId="02975F20" w:rsidR="006E4F58" w:rsidRPr="00F77C80" w:rsidRDefault="006E4F58" w:rsidP="00F77C80">
      <w:pPr>
        <w:spacing w:after="0" w:line="240" w:lineRule="auto"/>
        <w:jc w:val="both"/>
        <w:rPr>
          <w:rFonts w:eastAsia="Times New Roman" w:cstheme="minorHAnsi"/>
        </w:rPr>
      </w:pPr>
      <w:r w:rsidRPr="00F77C80">
        <w:rPr>
          <w:rFonts w:eastAsia="Times New Roman" w:cstheme="minorHAnsi"/>
          <w:b/>
        </w:rPr>
        <w:t>4</w:t>
      </w:r>
      <w:r w:rsidR="00657CD7" w:rsidRPr="00F77C80">
        <w:rPr>
          <w:rFonts w:eastAsia="Times New Roman" w:cstheme="minorHAnsi"/>
          <w:b/>
        </w:rPr>
        <w:t>5</w:t>
      </w:r>
      <w:r w:rsidRPr="00F77C80">
        <w:rPr>
          <w:rFonts w:eastAsia="Times New Roman" w:cstheme="minorHAnsi"/>
          <w:b/>
        </w:rPr>
        <w:t>.  Termination for Convenience</w:t>
      </w:r>
      <w:r w:rsidRPr="00F77C80">
        <w:rPr>
          <w:rFonts w:eastAsia="Times New Roman" w:cstheme="minorHAnsi"/>
        </w:rPr>
        <w:t>.</w:t>
      </w:r>
      <w:r w:rsidR="00C05BE2" w:rsidRPr="00F77C80">
        <w:rPr>
          <w:rFonts w:eastAsia="Times New Roman" w:cstheme="minorHAnsi"/>
        </w:rPr>
        <w:t xml:space="preserve">  </w:t>
      </w:r>
      <w:r w:rsidRPr="00F77C80">
        <w:rPr>
          <w:rFonts w:eastAsia="Times New Roman" w:cstheme="minorHAnsi"/>
        </w:rPr>
        <w:t>This Contract may be terminated, in whole or in part, by the State, which shall i</w:t>
      </w:r>
      <w:r w:rsidR="007412B2" w:rsidRPr="00F77C80">
        <w:rPr>
          <w:rFonts w:eastAsia="Times New Roman" w:cstheme="minorHAnsi"/>
        </w:rPr>
        <w:t xml:space="preserve">nclude and is not limited to </w:t>
      </w:r>
      <w:r w:rsidRPr="00F77C80">
        <w:rPr>
          <w:rFonts w:eastAsia="Times New Roman" w:cstheme="minorHAnsi"/>
        </w:rPr>
        <w:t xml:space="preserve"> </w:t>
      </w:r>
      <w:r w:rsidR="007412B2" w:rsidRPr="00F77C80">
        <w:rPr>
          <w:rFonts w:eastAsia="Times New Roman" w:cstheme="minorHAnsi"/>
        </w:rPr>
        <w:t>IDOA</w:t>
      </w:r>
      <w:r w:rsidRPr="00F77C80">
        <w:rPr>
          <w:rFonts w:eastAsia="Times New Roman" w:cstheme="minorHAnsi"/>
        </w:rPr>
        <w:t xml:space="preserve"> and the State Budget Agency whenever, for any reason, the State determines that such termination is in its best interest. Termination of services shall be effected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w:t>
      </w:r>
      <w:r w:rsidR="007412B2" w:rsidRPr="00F77C80">
        <w:rPr>
          <w:rFonts w:eastAsia="Times New Roman" w:cstheme="minorHAnsi"/>
        </w:rPr>
        <w:t>es stipulate and agree that IDOA</w:t>
      </w:r>
      <w:r w:rsidR="00D515C5" w:rsidRPr="00F77C80">
        <w:rPr>
          <w:rFonts w:eastAsia="Times New Roman" w:cstheme="minorHAnsi"/>
        </w:rPr>
        <w:t xml:space="preserve"> </w:t>
      </w:r>
      <w:r w:rsidRPr="00F77C80">
        <w:rPr>
          <w:rFonts w:eastAsia="Times New Roman" w:cstheme="minorHAnsi"/>
        </w:rPr>
        <w:t xml:space="preserve">shall be deemed to be a party to this </w:t>
      </w:r>
      <w:r w:rsidR="00674611" w:rsidRPr="00F77C80">
        <w:rPr>
          <w:rFonts w:eastAsia="Times New Roman" w:cstheme="minorHAnsi"/>
        </w:rPr>
        <w:t>Contract</w:t>
      </w:r>
      <w:r w:rsidRPr="00F77C80">
        <w:rPr>
          <w:rFonts w:eastAsia="Times New Roman" w:cstheme="minorHAnsi"/>
        </w:rPr>
        <w:t xml:space="preserve"> with authority to terminate the same for convenience when such termination is determined by the Commissioner of </w:t>
      </w:r>
      <w:r w:rsidR="007412B2" w:rsidRPr="00F77C80">
        <w:rPr>
          <w:rFonts w:eastAsia="Times New Roman" w:cstheme="minorHAnsi"/>
        </w:rPr>
        <w:t xml:space="preserve">IDOA </w:t>
      </w:r>
      <w:r w:rsidRPr="00F77C80">
        <w:rPr>
          <w:rFonts w:eastAsia="Times New Roman" w:cstheme="minorHAnsi"/>
        </w:rPr>
        <w:t>to be in the best interests of the State.</w:t>
      </w:r>
    </w:p>
    <w:p w14:paraId="04B8AB4C" w14:textId="77777777" w:rsidR="006E4F58" w:rsidRPr="00F77C80" w:rsidRDefault="006E4F58" w:rsidP="00F77C80">
      <w:pPr>
        <w:spacing w:after="0" w:line="240" w:lineRule="auto"/>
        <w:jc w:val="both"/>
        <w:rPr>
          <w:rFonts w:eastAsia="Times New Roman" w:cstheme="minorHAnsi"/>
        </w:rPr>
      </w:pPr>
    </w:p>
    <w:p w14:paraId="3B90411A" w14:textId="16C62701" w:rsidR="006E4F58" w:rsidRPr="00F77C80" w:rsidRDefault="006E4F58" w:rsidP="00F77C80">
      <w:pPr>
        <w:spacing w:after="0" w:line="240" w:lineRule="auto"/>
        <w:jc w:val="both"/>
        <w:rPr>
          <w:rFonts w:eastAsia="Times New Roman" w:cstheme="minorHAnsi"/>
          <w:b/>
        </w:rPr>
      </w:pPr>
      <w:r w:rsidRPr="00F77C80">
        <w:rPr>
          <w:rFonts w:eastAsia="Times New Roman" w:cstheme="minorHAnsi"/>
          <w:b/>
        </w:rPr>
        <w:t>4</w:t>
      </w:r>
      <w:r w:rsidR="00657CD7" w:rsidRPr="00F77C80">
        <w:rPr>
          <w:rFonts w:eastAsia="Times New Roman" w:cstheme="minorHAnsi"/>
          <w:b/>
        </w:rPr>
        <w:t>6</w:t>
      </w:r>
      <w:r w:rsidRPr="00F77C80">
        <w:rPr>
          <w:rFonts w:eastAsia="Times New Roman" w:cstheme="minorHAnsi"/>
          <w:b/>
        </w:rPr>
        <w:t xml:space="preserve">.  Termination for Default.  </w:t>
      </w:r>
    </w:p>
    <w:p w14:paraId="281E48A8" w14:textId="77777777" w:rsidR="006E4F58" w:rsidRPr="00F77C80" w:rsidRDefault="006E4F58" w:rsidP="00C6053F">
      <w:pPr>
        <w:spacing w:after="0" w:line="240" w:lineRule="auto"/>
        <w:ind w:left="720" w:hanging="360"/>
        <w:jc w:val="both"/>
        <w:rPr>
          <w:rFonts w:eastAsia="Times New Roman" w:cstheme="minorHAnsi"/>
        </w:rPr>
      </w:pPr>
      <w:r w:rsidRPr="00F77C80">
        <w:rPr>
          <w:rFonts w:eastAsia="Times New Roman" w:cstheme="minorHAnsi"/>
        </w:rPr>
        <w:t>A.  With the provision of thirty (30) days’ notice to the Contractor, the State may terminate this Contract in whole or in part if the Contractor fails to:</w:t>
      </w:r>
    </w:p>
    <w:p w14:paraId="2CD61014" w14:textId="65FC7C65" w:rsidR="006E4F58" w:rsidRPr="00F77C80" w:rsidRDefault="00C6053F" w:rsidP="00C6053F">
      <w:pPr>
        <w:spacing w:after="0" w:line="240" w:lineRule="auto"/>
        <w:ind w:left="1080" w:hanging="360"/>
        <w:jc w:val="both"/>
        <w:rPr>
          <w:rFonts w:eastAsia="Times New Roman" w:cstheme="minorHAnsi"/>
        </w:rPr>
      </w:pPr>
      <w:r>
        <w:rPr>
          <w:rFonts w:eastAsia="Times New Roman" w:cstheme="minorHAnsi"/>
        </w:rPr>
        <w:t xml:space="preserve">(1)  </w:t>
      </w:r>
      <w:r w:rsidR="006E4F58" w:rsidRPr="00F77C80">
        <w:rPr>
          <w:rFonts w:eastAsia="Times New Roman" w:cstheme="minorHAnsi"/>
        </w:rPr>
        <w:t>Correct or cure any breach of this Contract; the time to correct or cure the breach may be extended beyond thirty (30) days if the State determines progress is being made and the extension is agreed to by the parties;</w:t>
      </w:r>
    </w:p>
    <w:p w14:paraId="2B3387D7" w14:textId="533B2EB8" w:rsidR="006E4F58" w:rsidRPr="00F77C80" w:rsidRDefault="00C6053F" w:rsidP="00C6053F">
      <w:pPr>
        <w:spacing w:after="0" w:line="240" w:lineRule="auto"/>
        <w:ind w:left="1080" w:hanging="360"/>
        <w:jc w:val="both"/>
        <w:rPr>
          <w:rFonts w:eastAsia="Times New Roman" w:cstheme="minorHAnsi"/>
        </w:rPr>
      </w:pPr>
      <w:r>
        <w:rPr>
          <w:rFonts w:eastAsia="Times New Roman" w:cstheme="minorHAnsi"/>
        </w:rPr>
        <w:lastRenderedPageBreak/>
        <w:t xml:space="preserve">(2) </w:t>
      </w:r>
      <w:r>
        <w:rPr>
          <w:rFonts w:eastAsia="Times New Roman" w:cstheme="minorHAnsi"/>
        </w:rPr>
        <w:tab/>
      </w:r>
      <w:r w:rsidR="006E4F58" w:rsidRPr="00F77C80">
        <w:rPr>
          <w:rFonts w:eastAsia="Times New Roman" w:cstheme="minorHAnsi"/>
        </w:rPr>
        <w:t>Deliver the supplies or perform the services within the time specified in this Contract or any extension;</w:t>
      </w:r>
    </w:p>
    <w:p w14:paraId="72EEFBE6" w14:textId="404A8AA8" w:rsidR="006E4F58" w:rsidRPr="00F77C80" w:rsidRDefault="00C6053F" w:rsidP="00C6053F">
      <w:pPr>
        <w:spacing w:after="0" w:line="240" w:lineRule="auto"/>
        <w:ind w:left="1080" w:hanging="360"/>
        <w:jc w:val="both"/>
        <w:rPr>
          <w:rFonts w:eastAsia="Times New Roman" w:cstheme="minorHAnsi"/>
        </w:rPr>
      </w:pPr>
      <w:bookmarkStart w:id="23" w:name="_Toc236554574"/>
      <w:r>
        <w:rPr>
          <w:rFonts w:eastAsia="Times New Roman" w:cstheme="minorHAnsi"/>
        </w:rPr>
        <w:t>(3)</w:t>
      </w:r>
      <w:r>
        <w:rPr>
          <w:rFonts w:eastAsia="Times New Roman" w:cstheme="minorHAnsi"/>
        </w:rPr>
        <w:tab/>
      </w:r>
      <w:r w:rsidR="006E4F58" w:rsidRPr="00F77C80">
        <w:rPr>
          <w:rFonts w:eastAsia="Times New Roman" w:cstheme="minorHAnsi"/>
        </w:rPr>
        <w:t>Make progress so as to endanger performance of this Contract; or</w:t>
      </w:r>
      <w:bookmarkEnd w:id="23"/>
    </w:p>
    <w:p w14:paraId="55429A9E" w14:textId="712CC839" w:rsidR="006E4F58" w:rsidRPr="00F77C80" w:rsidRDefault="00C6053F" w:rsidP="00C6053F">
      <w:pPr>
        <w:spacing w:after="0" w:line="240" w:lineRule="auto"/>
        <w:ind w:left="1080" w:hanging="360"/>
        <w:jc w:val="both"/>
        <w:rPr>
          <w:rFonts w:eastAsia="Times New Roman" w:cstheme="minorHAnsi"/>
        </w:rPr>
      </w:pPr>
      <w:r>
        <w:rPr>
          <w:rFonts w:eastAsia="Times New Roman" w:cstheme="minorHAnsi"/>
        </w:rPr>
        <w:t xml:space="preserve">(4) </w:t>
      </w:r>
      <w:r>
        <w:rPr>
          <w:rFonts w:eastAsia="Times New Roman" w:cstheme="minorHAnsi"/>
        </w:rPr>
        <w:tab/>
      </w:r>
      <w:r w:rsidR="006E4F58" w:rsidRPr="00F77C80">
        <w:rPr>
          <w:rFonts w:eastAsia="Times New Roman" w:cstheme="minorHAnsi"/>
        </w:rPr>
        <w:t>Perform any of the other provisions of this Contract.</w:t>
      </w:r>
    </w:p>
    <w:p w14:paraId="7732872C" w14:textId="77777777" w:rsidR="006E4F58" w:rsidRPr="00F77C80" w:rsidRDefault="006E4F58" w:rsidP="00F77C80">
      <w:pPr>
        <w:tabs>
          <w:tab w:val="num" w:pos="0"/>
          <w:tab w:val="num" w:pos="720"/>
        </w:tabs>
        <w:spacing w:after="0" w:line="240" w:lineRule="auto"/>
        <w:jc w:val="both"/>
        <w:rPr>
          <w:rFonts w:eastAsia="Times New Roman" w:cstheme="minorHAnsi"/>
        </w:rPr>
      </w:pPr>
    </w:p>
    <w:p w14:paraId="687892C6" w14:textId="77777777" w:rsidR="006E4F58" w:rsidRPr="00F77C80" w:rsidRDefault="006E4F58" w:rsidP="00C6053F">
      <w:pPr>
        <w:spacing w:after="0" w:line="240" w:lineRule="auto"/>
        <w:ind w:left="720" w:hanging="360"/>
        <w:jc w:val="both"/>
        <w:rPr>
          <w:rFonts w:eastAsia="Times New Roman" w:cstheme="minorHAnsi"/>
        </w:rPr>
      </w:pPr>
      <w:r w:rsidRPr="00F77C80">
        <w:rPr>
          <w:rFonts w:eastAsia="Times New Roman" w:cstheme="minorHAnsi"/>
        </w:rPr>
        <w:t>B.  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p>
    <w:p w14:paraId="74A3B66E" w14:textId="77777777" w:rsidR="006E4F58" w:rsidRPr="00F77C80" w:rsidRDefault="006E4F58" w:rsidP="00C6053F">
      <w:pPr>
        <w:tabs>
          <w:tab w:val="num" w:pos="720"/>
        </w:tabs>
        <w:spacing w:after="0" w:line="240" w:lineRule="auto"/>
        <w:ind w:left="720" w:hanging="360"/>
        <w:jc w:val="both"/>
        <w:rPr>
          <w:rFonts w:eastAsia="Times New Roman" w:cstheme="minorHAnsi"/>
        </w:rPr>
      </w:pPr>
    </w:p>
    <w:p w14:paraId="479A8782" w14:textId="77777777" w:rsidR="006E4F58" w:rsidRPr="00F77C80" w:rsidRDefault="006E4F58" w:rsidP="00C6053F">
      <w:pPr>
        <w:spacing w:after="0" w:line="240" w:lineRule="auto"/>
        <w:ind w:left="720" w:hanging="360"/>
        <w:jc w:val="both"/>
        <w:rPr>
          <w:rFonts w:eastAsia="Times New Roman" w:cstheme="minorHAnsi"/>
        </w:rPr>
      </w:pPr>
      <w:r w:rsidRPr="00F77C80">
        <w:rPr>
          <w:rFonts w:eastAsia="Times New Roman" w:cstheme="minorHAnsi"/>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420982AC" w14:textId="77777777" w:rsidR="00AD2E37" w:rsidRPr="00F77C80" w:rsidRDefault="00AD2E37" w:rsidP="00C6053F">
      <w:pPr>
        <w:spacing w:after="0" w:line="240" w:lineRule="auto"/>
        <w:ind w:left="720" w:hanging="360"/>
        <w:jc w:val="both"/>
        <w:rPr>
          <w:rFonts w:eastAsia="Times New Roman" w:cstheme="minorHAnsi"/>
        </w:rPr>
      </w:pPr>
    </w:p>
    <w:p w14:paraId="46E75AD1" w14:textId="214FCDD1" w:rsidR="006E4F58" w:rsidRPr="00F77C80" w:rsidRDefault="00F72519" w:rsidP="00C6053F">
      <w:pPr>
        <w:spacing w:after="0" w:line="240" w:lineRule="auto"/>
        <w:ind w:left="720" w:hanging="360"/>
        <w:jc w:val="both"/>
        <w:rPr>
          <w:rFonts w:eastAsia="Times New Roman" w:cstheme="minorHAnsi"/>
        </w:rPr>
      </w:pPr>
      <w:r w:rsidRPr="00F77C80">
        <w:rPr>
          <w:rFonts w:eastAsia="Times New Roman" w:cstheme="minorHAnsi"/>
        </w:rPr>
        <w:t>D</w:t>
      </w:r>
      <w:r w:rsidR="006E4F58" w:rsidRPr="00F77C80">
        <w:rPr>
          <w:rFonts w:eastAsia="Times New Roman" w:cstheme="minorHAnsi"/>
        </w:rPr>
        <w:t>.  The rights and remedies of the State in this clause are in addition to any other rights and remedies provided by law or equity or under this Contract.</w:t>
      </w:r>
    </w:p>
    <w:p w14:paraId="3493DFB7" w14:textId="77777777" w:rsidR="006E4F58" w:rsidRPr="00F77C80" w:rsidRDefault="006E4F58" w:rsidP="00F77C80">
      <w:pPr>
        <w:spacing w:after="0" w:line="240" w:lineRule="auto"/>
        <w:jc w:val="both"/>
        <w:rPr>
          <w:rFonts w:eastAsia="Times New Roman" w:cstheme="minorHAnsi"/>
        </w:rPr>
      </w:pPr>
    </w:p>
    <w:p w14:paraId="27FA3684" w14:textId="4C5EFC03" w:rsidR="006E4F58" w:rsidRPr="00F954BD" w:rsidRDefault="006E4F58" w:rsidP="00F77C80">
      <w:pPr>
        <w:spacing w:after="0" w:line="240" w:lineRule="auto"/>
        <w:jc w:val="both"/>
        <w:rPr>
          <w:rFonts w:eastAsia="Times New Roman" w:cstheme="minorHAnsi"/>
        </w:rPr>
      </w:pPr>
      <w:r w:rsidRPr="00F77C80">
        <w:rPr>
          <w:rFonts w:eastAsia="Times New Roman" w:cstheme="minorHAnsi"/>
          <w:b/>
        </w:rPr>
        <w:t>4</w:t>
      </w:r>
      <w:r w:rsidR="00657CD7" w:rsidRPr="00F77C80">
        <w:rPr>
          <w:rFonts w:eastAsia="Times New Roman" w:cstheme="minorHAnsi"/>
          <w:b/>
        </w:rPr>
        <w:t>7</w:t>
      </w:r>
      <w:r w:rsidRPr="00F77C80">
        <w:rPr>
          <w:rFonts w:eastAsia="Times New Roman" w:cstheme="minorHAnsi"/>
          <w:b/>
        </w:rPr>
        <w:t>.  Travel</w:t>
      </w:r>
      <w:r w:rsidRPr="00F77C80">
        <w:rPr>
          <w:rFonts w:eastAsia="Times New Roman" w:cstheme="minorHAnsi"/>
        </w:rPr>
        <w:t xml:space="preserve">.  </w:t>
      </w:r>
      <w:r w:rsidR="00C6053F" w:rsidRPr="00F954BD">
        <w:rPr>
          <w:rFonts w:eastAsia="Times New Roman" w:cstheme="minorHAnsi"/>
        </w:rPr>
        <w:t>All travel and transportation costs (shipping, handling, postage, etc.) are to be born by the Contractor.</w:t>
      </w:r>
    </w:p>
    <w:p w14:paraId="450A20EC" w14:textId="77777777" w:rsidR="006E4F58" w:rsidRPr="00F77C80" w:rsidRDefault="006E4F58" w:rsidP="00F77C80">
      <w:pPr>
        <w:spacing w:after="0" w:line="240" w:lineRule="auto"/>
        <w:jc w:val="both"/>
        <w:rPr>
          <w:rFonts w:eastAsia="Times New Roman" w:cstheme="minorHAnsi"/>
        </w:rPr>
      </w:pPr>
    </w:p>
    <w:p w14:paraId="17B02A7A" w14:textId="77777777" w:rsidR="006E4F58" w:rsidRPr="00F77C80" w:rsidRDefault="006E4F58" w:rsidP="00F77C80">
      <w:pPr>
        <w:spacing w:after="0" w:line="240" w:lineRule="auto"/>
        <w:jc w:val="both"/>
        <w:rPr>
          <w:rFonts w:eastAsia="Times New Roman" w:cstheme="minorHAnsi"/>
        </w:rPr>
      </w:pPr>
      <w:r w:rsidRPr="00F77C80">
        <w:rPr>
          <w:rFonts w:eastAsia="Times New Roman" w:cstheme="minorHAnsi"/>
          <w:b/>
        </w:rPr>
        <w:t>48.  Waiver of Rights</w:t>
      </w:r>
      <w:r w:rsidRPr="00F77C80">
        <w:rPr>
          <w:rFonts w:eastAsia="Times New Roman" w:cstheme="minorHAnsi"/>
        </w:rPr>
        <w:t>.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14:paraId="5C5A4E21" w14:textId="77777777" w:rsidR="006E4F58" w:rsidRPr="00F77C80" w:rsidRDefault="006E4F58" w:rsidP="00F77C80">
      <w:pPr>
        <w:spacing w:after="0" w:line="240" w:lineRule="auto"/>
        <w:jc w:val="both"/>
        <w:rPr>
          <w:rFonts w:eastAsia="Times New Roman" w:cstheme="minorHAnsi"/>
        </w:rPr>
      </w:pPr>
    </w:p>
    <w:p w14:paraId="0F743097" w14:textId="77777777" w:rsidR="006E4F58" w:rsidRPr="00F77C80" w:rsidRDefault="006E4F58" w:rsidP="00F77C80">
      <w:pPr>
        <w:spacing w:after="0" w:line="240" w:lineRule="auto"/>
        <w:jc w:val="both"/>
        <w:rPr>
          <w:rFonts w:eastAsia="Times New Roman" w:cstheme="minorHAnsi"/>
        </w:rPr>
      </w:pPr>
      <w:r w:rsidRPr="00F77C80">
        <w:rPr>
          <w:rFonts w:eastAsia="Times New Roman" w:cstheme="minorHAnsi"/>
          <w:b/>
        </w:rPr>
        <w:t>49.  Work Standards</w:t>
      </w:r>
      <w:r w:rsidRPr="00F77C80">
        <w:rPr>
          <w:rFonts w:eastAsia="Times New Roman" w:cstheme="minorHAnsi"/>
        </w:rPr>
        <w:t>.  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7778DA35" w14:textId="77777777" w:rsidR="006E4F58" w:rsidRPr="00F77C80" w:rsidRDefault="006E4F58" w:rsidP="00F77C80">
      <w:pPr>
        <w:spacing w:after="0" w:line="240" w:lineRule="auto"/>
        <w:jc w:val="both"/>
        <w:rPr>
          <w:rFonts w:eastAsia="Times New Roman" w:cstheme="minorHAnsi"/>
        </w:rPr>
      </w:pPr>
    </w:p>
    <w:p w14:paraId="2C860236" w14:textId="7533D729" w:rsidR="00EF309B" w:rsidRPr="00F77C80" w:rsidRDefault="00EF309B" w:rsidP="00F77C80">
      <w:pPr>
        <w:spacing w:after="0" w:line="240" w:lineRule="auto"/>
        <w:jc w:val="both"/>
        <w:rPr>
          <w:rFonts w:eastAsia="Times New Roman" w:cstheme="minorHAnsi"/>
        </w:rPr>
      </w:pPr>
      <w:r w:rsidRPr="16C8AE9C">
        <w:rPr>
          <w:rFonts w:eastAsia="Times New Roman"/>
          <w:b/>
          <w:bCs/>
        </w:rPr>
        <w:t>50.  State Boilerplate Affirmation Clause</w:t>
      </w:r>
      <w:r w:rsidRPr="16C8AE9C">
        <w:rPr>
          <w:rFonts w:eastAsia="Times New Roman"/>
        </w:rPr>
        <w:t xml:space="preserve">.  I swear or affirm under the penalties of perjury that I have not altered, modified, changed or deleted the State’s standard contract clauses (as contained in the </w:t>
      </w:r>
      <w:r w:rsidRPr="16C8AE9C">
        <w:rPr>
          <w:rFonts w:eastAsia="Times New Roman"/>
          <w:i/>
          <w:iCs/>
        </w:rPr>
        <w:t>201</w:t>
      </w:r>
      <w:r w:rsidR="004D718B" w:rsidRPr="16C8AE9C">
        <w:rPr>
          <w:rFonts w:eastAsia="Times New Roman"/>
          <w:i/>
          <w:iCs/>
        </w:rPr>
        <w:t>9</w:t>
      </w:r>
      <w:r w:rsidRPr="16C8AE9C">
        <w:rPr>
          <w:rFonts w:eastAsia="Times New Roman"/>
          <w:i/>
          <w:iCs/>
        </w:rPr>
        <w:t xml:space="preserve"> </w:t>
      </w:r>
      <w:r w:rsidRPr="16C8AE9C">
        <w:rPr>
          <w:rFonts w:eastAsia="Times New Roman"/>
        </w:rPr>
        <w:t xml:space="preserve">OAG/ IDOA </w:t>
      </w:r>
      <w:r w:rsidRPr="16C8AE9C">
        <w:rPr>
          <w:rFonts w:eastAsia="Times New Roman"/>
          <w:i/>
          <w:iCs/>
        </w:rPr>
        <w:t xml:space="preserve">Professional Services Contract Manual </w:t>
      </w:r>
      <w:r w:rsidRPr="16C8AE9C">
        <w:rPr>
          <w:rFonts w:eastAsia="Times New Roman"/>
        </w:rPr>
        <w:t>or</w:t>
      </w:r>
      <w:r w:rsidRPr="16C8AE9C">
        <w:rPr>
          <w:rFonts w:eastAsia="Times New Roman"/>
          <w:i/>
          <w:iCs/>
        </w:rPr>
        <w:t xml:space="preserve"> </w:t>
      </w:r>
      <w:r w:rsidRPr="16C8AE9C">
        <w:rPr>
          <w:rFonts w:eastAsia="Times New Roman"/>
        </w:rPr>
        <w:t>the</w:t>
      </w:r>
      <w:r w:rsidRPr="16C8AE9C">
        <w:rPr>
          <w:rFonts w:eastAsia="Times New Roman"/>
          <w:i/>
          <w:iCs/>
        </w:rPr>
        <w:t xml:space="preserve"> 201</w:t>
      </w:r>
      <w:r w:rsidR="004D718B" w:rsidRPr="16C8AE9C">
        <w:rPr>
          <w:rFonts w:eastAsia="Times New Roman"/>
          <w:i/>
          <w:iCs/>
        </w:rPr>
        <w:t>9</w:t>
      </w:r>
      <w:r w:rsidRPr="16C8AE9C">
        <w:rPr>
          <w:rFonts w:eastAsia="Times New Roman"/>
          <w:i/>
          <w:iCs/>
        </w:rPr>
        <w:t xml:space="preserve"> SCM Template</w:t>
      </w:r>
      <w:r w:rsidRPr="16C8AE9C">
        <w:rPr>
          <w:rFonts w:eastAsia="Times New Roman"/>
        </w:rPr>
        <w:t xml:space="preserve">) in any way except as follows: </w:t>
      </w:r>
      <w:r w:rsidR="00CA2BA7" w:rsidRPr="16C8AE9C">
        <w:rPr>
          <w:rFonts w:eastAsia="Times New Roman"/>
        </w:rPr>
        <w:t>1, 2, 3, 4, 7</w:t>
      </w:r>
      <w:r w:rsidR="009F2EAF" w:rsidRPr="16C8AE9C">
        <w:rPr>
          <w:rFonts w:eastAsia="Times New Roman"/>
        </w:rPr>
        <w:t xml:space="preserve">, 9, </w:t>
      </w:r>
      <w:r w:rsidR="00B878AB" w:rsidRPr="16C8AE9C">
        <w:rPr>
          <w:rFonts w:eastAsia="Times New Roman"/>
        </w:rPr>
        <w:t xml:space="preserve">12, </w:t>
      </w:r>
      <w:r w:rsidR="0073227A" w:rsidRPr="16C8AE9C">
        <w:rPr>
          <w:rFonts w:eastAsia="Times New Roman"/>
        </w:rPr>
        <w:t>47.</w:t>
      </w:r>
    </w:p>
    <w:p w14:paraId="39553CD6" w14:textId="77777777" w:rsidR="006E4F58" w:rsidRPr="00F77C80" w:rsidRDefault="006E4F58" w:rsidP="00F77C80">
      <w:pPr>
        <w:spacing w:after="0" w:line="240" w:lineRule="auto"/>
        <w:jc w:val="both"/>
        <w:rPr>
          <w:rFonts w:eastAsia="Times New Roman" w:cstheme="minorHAnsi"/>
        </w:rPr>
      </w:pPr>
    </w:p>
    <w:p w14:paraId="160BB44A" w14:textId="77777777" w:rsidR="006E4F58" w:rsidRPr="00F77C80" w:rsidRDefault="006E4F58" w:rsidP="00F77C80">
      <w:pPr>
        <w:spacing w:after="0" w:line="240" w:lineRule="auto"/>
        <w:jc w:val="both"/>
        <w:rPr>
          <w:rFonts w:eastAsia="Times New Roman" w:cstheme="minorHAnsi"/>
          <w:b/>
        </w:rPr>
      </w:pPr>
      <w:r w:rsidRPr="00F77C80">
        <w:rPr>
          <w:rFonts w:eastAsia="Times New Roman" w:cstheme="minorHAnsi"/>
        </w:rPr>
        <w:br w:type="page"/>
      </w:r>
      <w:bookmarkStart w:id="24" w:name="_Toc236554576"/>
      <w:r w:rsidRPr="00F77C80">
        <w:rPr>
          <w:rFonts w:eastAsia="Times New Roman" w:cstheme="minorHAnsi"/>
          <w:b/>
        </w:rPr>
        <w:lastRenderedPageBreak/>
        <w:t>Non-Collusion and Acceptance</w:t>
      </w:r>
      <w:bookmarkEnd w:id="24"/>
    </w:p>
    <w:p w14:paraId="5A10267D" w14:textId="77777777" w:rsidR="006E4F58" w:rsidRPr="00F77C80" w:rsidRDefault="006E4F58" w:rsidP="00F77C80">
      <w:pPr>
        <w:spacing w:after="0" w:line="240" w:lineRule="auto"/>
        <w:jc w:val="both"/>
        <w:rPr>
          <w:rFonts w:eastAsia="Times New Roman" w:cstheme="minorHAnsi"/>
          <w:sz w:val="16"/>
          <w:szCs w:val="16"/>
        </w:rPr>
      </w:pPr>
    </w:p>
    <w:p w14:paraId="38A17EAC" w14:textId="2AC7DA16" w:rsidR="006E4F58" w:rsidRPr="00F77C80" w:rsidRDefault="006E4F58" w:rsidP="00F77C80">
      <w:pPr>
        <w:spacing w:after="0" w:line="240" w:lineRule="auto"/>
        <w:jc w:val="both"/>
        <w:rPr>
          <w:rFonts w:eastAsia="Times New Roman" w:cstheme="minorHAnsi"/>
          <w:b/>
          <w:bCs/>
        </w:rPr>
      </w:pPr>
      <w:r w:rsidRPr="00F77C80">
        <w:rPr>
          <w:rFonts w:eastAsia="Times New Roman" w:cstheme="minorHAnsi"/>
        </w:rPr>
        <w:t xml:space="preserve">The undersigned attests, subject to the penalties for perjury, that the undersigned is the Contractor, or that the undersigned is the properly authorized representative, agent, </w:t>
      </w:r>
      <w:r w:rsidR="00990F50" w:rsidRPr="00F77C80">
        <w:rPr>
          <w:rFonts w:eastAsia="Times New Roman" w:cstheme="minorHAnsi"/>
        </w:rPr>
        <w:t>member,</w:t>
      </w:r>
      <w:r w:rsidRPr="00F77C80">
        <w:rPr>
          <w:rFonts w:eastAsia="Times New Roman" w:cstheme="minorHAnsi"/>
        </w:rPr>
        <w:t xml:space="preserve">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which appears upon the face hereof.    </w:t>
      </w:r>
      <w:r w:rsidRPr="00F77C80">
        <w:rPr>
          <w:rFonts w:eastAsia="Times New Roman" w:cstheme="minorHAnsi"/>
          <w:b/>
          <w:bCs/>
        </w:rPr>
        <w:t xml:space="preserve">Furthermore, if the undersigned has knowledge that a state officer, employee, or special state appointee, as those terms are defined in IC </w:t>
      </w:r>
      <w:r w:rsidR="00960CD4" w:rsidRPr="00F77C80">
        <w:rPr>
          <w:rFonts w:eastAsia="Times New Roman" w:cstheme="minorHAnsi"/>
          <w:b/>
          <w:bCs/>
        </w:rPr>
        <w:t>§</w:t>
      </w:r>
      <w:r w:rsidR="00021D54" w:rsidRPr="00F77C80">
        <w:rPr>
          <w:rFonts w:eastAsia="Times New Roman" w:cstheme="minorHAnsi"/>
          <w:b/>
          <w:bCs/>
        </w:rPr>
        <w:t xml:space="preserve"> </w:t>
      </w:r>
      <w:r w:rsidRPr="00F77C80">
        <w:rPr>
          <w:rFonts w:eastAsia="Times New Roman" w:cstheme="minorHAnsi"/>
          <w:b/>
          <w:bCs/>
        </w:rPr>
        <w:t>4-2-6-1, has a financial interest in the Contract, the Contractor attests to compliance with the disclosure requirements in IC</w:t>
      </w:r>
      <w:r w:rsidR="00960CD4" w:rsidRPr="00F77C80">
        <w:rPr>
          <w:rFonts w:eastAsia="Times New Roman" w:cstheme="minorHAnsi"/>
          <w:b/>
          <w:bCs/>
        </w:rPr>
        <w:t xml:space="preserve"> §</w:t>
      </w:r>
      <w:r w:rsidRPr="00F77C80">
        <w:rPr>
          <w:rFonts w:eastAsia="Times New Roman" w:cstheme="minorHAnsi"/>
          <w:b/>
          <w:bCs/>
        </w:rPr>
        <w:t xml:space="preserve"> 4-2-6-10.5.</w:t>
      </w:r>
    </w:p>
    <w:p w14:paraId="0A8E1984" w14:textId="77777777" w:rsidR="007145B5" w:rsidRPr="00F77C80" w:rsidRDefault="007145B5" w:rsidP="00F77C80">
      <w:pPr>
        <w:spacing w:after="0" w:line="240" w:lineRule="auto"/>
        <w:jc w:val="both"/>
        <w:rPr>
          <w:rFonts w:eastAsia="Times New Roman" w:cstheme="minorHAnsi"/>
          <w:b/>
          <w:bCs/>
        </w:rPr>
      </w:pPr>
    </w:p>
    <w:p w14:paraId="683D1E1B" w14:textId="36611A9F" w:rsidR="006E4F58" w:rsidRPr="00F77C80" w:rsidRDefault="006E4F58" w:rsidP="00F77C80">
      <w:pPr>
        <w:spacing w:after="0" w:line="240" w:lineRule="auto"/>
        <w:jc w:val="both"/>
        <w:rPr>
          <w:rFonts w:eastAsia="Times New Roman" w:cstheme="minorHAnsi"/>
        </w:rPr>
      </w:pPr>
      <w:r w:rsidRPr="00F77C80">
        <w:rPr>
          <w:rFonts w:eastAsia="Times New Roman" w:cstheme="minorHAnsi"/>
        </w:rPr>
        <w:t> </w:t>
      </w:r>
      <w:r w:rsidRPr="00F77C80">
        <w:rPr>
          <w:rFonts w:eastAsia="Times New Roman" w:cstheme="minorHAnsi"/>
          <w:b/>
          <w:bCs/>
        </w:rPr>
        <w:t>In Witness Whereof</w:t>
      </w:r>
      <w:r w:rsidRPr="00F77C80">
        <w:rPr>
          <w:rFonts w:eastAsia="Times New Roman" w:cstheme="minorHAnsi"/>
        </w:rPr>
        <w:t xml:space="preserve">, </w:t>
      </w:r>
      <w:r w:rsidR="001739B8" w:rsidRPr="00F77C80">
        <w:rPr>
          <w:rFonts w:eastAsia="Times New Roman" w:cstheme="minorHAnsi"/>
        </w:rPr>
        <w:t xml:space="preserve">the </w:t>
      </w:r>
      <w:r w:rsidRPr="00F77C80">
        <w:rPr>
          <w:rFonts w:eastAsia="Times New Roman" w:cstheme="minorHAnsi"/>
        </w:rPr>
        <w:t>Contractor and the State have, through their duly authorized representatives, entered into this Contract.  The parties, having read and understood the foregoing terms of this Contract, do by their respective signatures dated below agree to the terms thereof.</w:t>
      </w:r>
    </w:p>
    <w:p w14:paraId="0BB8D611" w14:textId="77777777" w:rsidR="00F0508A" w:rsidRPr="00F77C80" w:rsidRDefault="00F0508A" w:rsidP="00F77C80">
      <w:pPr>
        <w:spacing w:after="0" w:line="240" w:lineRule="auto"/>
        <w:jc w:val="both"/>
        <w:rPr>
          <w:rFonts w:eastAsia="Times New Roman" w:cstheme="minorHAnsi"/>
        </w:rPr>
      </w:pPr>
    </w:p>
    <w:p w14:paraId="4CF8FF00" w14:textId="748EFD3D" w:rsidR="00F0508A" w:rsidRDefault="00F0508A" w:rsidP="00F77C80">
      <w:pPr>
        <w:spacing w:after="0" w:line="240" w:lineRule="auto"/>
        <w:jc w:val="both"/>
        <w:rPr>
          <w:rFonts w:eastAsia="Times New Roman" w:cstheme="minorHAnsi"/>
        </w:rPr>
      </w:pPr>
      <w:r w:rsidRPr="00F77C80">
        <w:rPr>
          <w:rFonts w:eastAsia="Times New Roman" w:cstheme="minorHAnsi"/>
        </w:rPr>
        <w:t>[Contractor]</w:t>
      </w:r>
      <w:r w:rsidRPr="00F77C80">
        <w:rPr>
          <w:rFonts w:eastAsia="Times New Roman" w:cstheme="minorHAnsi"/>
        </w:rPr>
        <w:tab/>
      </w:r>
      <w:r w:rsidRPr="00F77C80">
        <w:rPr>
          <w:rFonts w:eastAsia="Times New Roman" w:cstheme="minorHAnsi"/>
        </w:rPr>
        <w:tab/>
      </w:r>
      <w:r w:rsidRPr="00F77C80">
        <w:rPr>
          <w:rFonts w:eastAsia="Times New Roman" w:cstheme="minorHAnsi"/>
        </w:rPr>
        <w:tab/>
      </w:r>
      <w:r w:rsidRPr="00F77C80">
        <w:rPr>
          <w:rFonts w:eastAsia="Times New Roman" w:cstheme="minorHAnsi"/>
        </w:rPr>
        <w:tab/>
      </w:r>
      <w:r w:rsidRPr="00F77C80">
        <w:rPr>
          <w:rFonts w:eastAsia="Times New Roman" w:cstheme="minorHAnsi"/>
        </w:rPr>
        <w:tab/>
      </w:r>
      <w:r w:rsidRPr="00F77C80">
        <w:rPr>
          <w:rFonts w:eastAsia="Times New Roman" w:cstheme="minorHAnsi"/>
        </w:rPr>
        <w:tab/>
      </w:r>
      <w:r w:rsidR="00F7688C">
        <w:rPr>
          <w:rFonts w:eastAsia="Times New Roman" w:cstheme="minorHAnsi"/>
        </w:rPr>
        <w:t>Indiana State Personnel Department</w:t>
      </w:r>
    </w:p>
    <w:p w14:paraId="2C95FE74" w14:textId="77777777" w:rsidR="00F7688C" w:rsidRPr="00F77C80" w:rsidRDefault="00F7688C" w:rsidP="00F77C80">
      <w:pPr>
        <w:spacing w:after="0" w:line="240" w:lineRule="auto"/>
        <w:jc w:val="both"/>
        <w:rPr>
          <w:rFonts w:eastAsia="Times New Roman" w:cstheme="minorHAnsi"/>
        </w:rPr>
      </w:pPr>
    </w:p>
    <w:p w14:paraId="075B7F04" w14:textId="77777777" w:rsidR="00F0508A" w:rsidRPr="00F77C80" w:rsidRDefault="00F0508A" w:rsidP="00F77C80">
      <w:pPr>
        <w:spacing w:after="0" w:line="240" w:lineRule="auto"/>
        <w:jc w:val="both"/>
        <w:rPr>
          <w:rFonts w:eastAsia="Times New Roman" w:cstheme="minorHAnsi"/>
        </w:rPr>
      </w:pPr>
      <w:r w:rsidRPr="00F77C80">
        <w:rPr>
          <w:rFonts w:eastAsia="Times New Roman" w:cstheme="minorHAnsi"/>
        </w:rPr>
        <w:t>By: _________________________________</w:t>
      </w:r>
      <w:r w:rsidRPr="00F77C80">
        <w:rPr>
          <w:rFonts w:eastAsia="Times New Roman" w:cstheme="minorHAnsi"/>
        </w:rPr>
        <w:tab/>
      </w:r>
      <w:r w:rsidRPr="00F77C80">
        <w:rPr>
          <w:rFonts w:eastAsia="Times New Roman" w:cstheme="minorHAnsi"/>
        </w:rPr>
        <w:tab/>
        <w:t>By: _______________________________</w:t>
      </w:r>
    </w:p>
    <w:p w14:paraId="5C247207" w14:textId="77777777" w:rsidR="00F0508A" w:rsidRPr="00F77C80" w:rsidRDefault="00F0508A" w:rsidP="00F77C80">
      <w:pPr>
        <w:spacing w:after="0" w:line="240" w:lineRule="auto"/>
        <w:jc w:val="both"/>
        <w:rPr>
          <w:rFonts w:eastAsia="Times New Roman" w:cstheme="minorHAnsi"/>
        </w:rPr>
      </w:pPr>
    </w:p>
    <w:p w14:paraId="7D374B82" w14:textId="2944A992" w:rsidR="00F0508A" w:rsidRPr="00F77C80" w:rsidRDefault="00F0508A" w:rsidP="00F77C80">
      <w:pPr>
        <w:spacing w:after="0" w:line="240" w:lineRule="auto"/>
        <w:jc w:val="both"/>
        <w:rPr>
          <w:rFonts w:eastAsia="Times New Roman" w:cstheme="minorHAnsi"/>
        </w:rPr>
      </w:pPr>
      <w:r w:rsidRPr="00F77C80">
        <w:rPr>
          <w:rFonts w:eastAsia="Times New Roman" w:cstheme="minorHAnsi"/>
        </w:rPr>
        <w:t>_____________________________________</w:t>
      </w:r>
      <w:r w:rsidRPr="00F77C80">
        <w:rPr>
          <w:rFonts w:eastAsia="Times New Roman" w:cstheme="minorHAnsi"/>
        </w:rPr>
        <w:tab/>
      </w:r>
      <w:r w:rsidRPr="00F77C80">
        <w:rPr>
          <w:rFonts w:eastAsia="Times New Roman" w:cstheme="minorHAnsi"/>
        </w:rPr>
        <w:tab/>
      </w:r>
      <w:r w:rsidR="00140BC8">
        <w:rPr>
          <w:rFonts w:eastAsia="Times New Roman" w:cstheme="minorHAnsi"/>
        </w:rPr>
        <w:t>Matthew A. Brown</w:t>
      </w:r>
      <w:r w:rsidR="00F7688C">
        <w:rPr>
          <w:rFonts w:eastAsia="Times New Roman" w:cstheme="minorHAnsi"/>
        </w:rPr>
        <w:t xml:space="preserve">, </w:t>
      </w:r>
      <w:r w:rsidR="0014159A">
        <w:rPr>
          <w:rFonts w:eastAsia="Times New Roman" w:cstheme="minorHAnsi"/>
        </w:rPr>
        <w:t>D</w:t>
      </w:r>
      <w:r w:rsidR="00F7688C">
        <w:rPr>
          <w:rFonts w:eastAsia="Times New Roman" w:cstheme="minorHAnsi"/>
        </w:rPr>
        <w:t>irector</w:t>
      </w:r>
    </w:p>
    <w:p w14:paraId="5FD82100" w14:textId="07B2C521" w:rsidR="00F0508A" w:rsidRPr="00F77C80" w:rsidRDefault="00F0508A" w:rsidP="00F77C80">
      <w:pPr>
        <w:spacing w:after="0" w:line="240" w:lineRule="auto"/>
        <w:jc w:val="both"/>
        <w:rPr>
          <w:rFonts w:eastAsia="Times New Roman" w:cstheme="minorHAnsi"/>
        </w:rPr>
      </w:pPr>
      <w:r w:rsidRPr="00F77C80">
        <w:rPr>
          <w:rFonts w:eastAsia="Times New Roman" w:cstheme="minorHAnsi"/>
        </w:rPr>
        <w:t>Name and Title, Printed</w:t>
      </w:r>
      <w:r w:rsidRPr="00F77C80">
        <w:rPr>
          <w:rFonts w:eastAsia="Times New Roman" w:cstheme="minorHAnsi"/>
        </w:rPr>
        <w:tab/>
      </w:r>
      <w:r w:rsidRPr="00F77C80">
        <w:rPr>
          <w:rFonts w:eastAsia="Times New Roman" w:cstheme="minorHAnsi"/>
        </w:rPr>
        <w:tab/>
      </w:r>
      <w:r w:rsidRPr="00F77C80">
        <w:rPr>
          <w:rFonts w:eastAsia="Times New Roman" w:cstheme="minorHAnsi"/>
        </w:rPr>
        <w:tab/>
      </w:r>
      <w:r w:rsidRPr="00F77C80">
        <w:rPr>
          <w:rFonts w:eastAsia="Times New Roman" w:cstheme="minorHAnsi"/>
        </w:rPr>
        <w:tab/>
      </w:r>
      <w:r w:rsidRPr="00F77C80">
        <w:rPr>
          <w:rFonts w:eastAsia="Times New Roman" w:cstheme="minorHAnsi"/>
        </w:rPr>
        <w:tab/>
      </w:r>
    </w:p>
    <w:p w14:paraId="0176E036" w14:textId="77777777" w:rsidR="00F0508A" w:rsidRPr="00F77C80" w:rsidRDefault="00F0508A" w:rsidP="00F77C80">
      <w:pPr>
        <w:spacing w:after="0" w:line="240" w:lineRule="auto"/>
        <w:jc w:val="both"/>
        <w:rPr>
          <w:rFonts w:eastAsia="Times New Roman" w:cstheme="minorHAnsi"/>
        </w:rPr>
      </w:pPr>
      <w:r w:rsidRPr="00F77C80">
        <w:rPr>
          <w:rFonts w:eastAsia="Times New Roman" w:cstheme="minorHAnsi"/>
        </w:rPr>
        <w:t>Date: _____________________________</w:t>
      </w:r>
      <w:r w:rsidRPr="00F77C80">
        <w:rPr>
          <w:rFonts w:eastAsia="Times New Roman" w:cstheme="minorHAnsi"/>
        </w:rPr>
        <w:tab/>
      </w:r>
      <w:r w:rsidRPr="00F77C80">
        <w:rPr>
          <w:rFonts w:eastAsia="Times New Roman" w:cstheme="minorHAnsi"/>
        </w:rPr>
        <w:tab/>
        <w:t>Date: ___________________________</w:t>
      </w:r>
    </w:p>
    <w:p w14:paraId="4884179D" w14:textId="77777777" w:rsidR="00F0508A" w:rsidRPr="00F77C80" w:rsidRDefault="00F0508A" w:rsidP="00F77C80">
      <w:pPr>
        <w:spacing w:after="0" w:line="240" w:lineRule="auto"/>
        <w:jc w:val="both"/>
        <w:rPr>
          <w:rFonts w:eastAsia="Times New Roman" w:cstheme="minorHAnsi"/>
          <w:b/>
        </w:rPr>
      </w:pPr>
    </w:p>
    <w:p w14:paraId="0E8AAB05" w14:textId="77777777" w:rsidR="00F0508A" w:rsidRPr="00F77C80" w:rsidRDefault="00F0508A" w:rsidP="00F77C80">
      <w:pPr>
        <w:spacing w:after="0" w:line="240" w:lineRule="auto"/>
        <w:jc w:val="both"/>
        <w:rPr>
          <w:rFonts w:eastAsia="Times New Roman" w:cstheme="minorHAnsi"/>
          <w:b/>
        </w:rPr>
      </w:pPr>
      <w:r w:rsidRPr="00F77C80">
        <w:rPr>
          <w:rFonts w:eastAsia="Times New Roman" w:cstheme="minorHAnsi"/>
          <w:b/>
        </w:rPr>
        <w:t xml:space="preserve">Approved by: </w:t>
      </w:r>
      <w:r w:rsidRPr="00F77C80">
        <w:rPr>
          <w:rFonts w:eastAsia="Times New Roman" w:cstheme="minorHAnsi"/>
          <w:b/>
        </w:rPr>
        <w:tab/>
      </w:r>
      <w:r w:rsidRPr="00F77C80">
        <w:rPr>
          <w:rFonts w:eastAsia="Times New Roman" w:cstheme="minorHAnsi"/>
          <w:b/>
        </w:rPr>
        <w:tab/>
      </w:r>
      <w:r w:rsidRPr="00F77C80">
        <w:rPr>
          <w:rFonts w:eastAsia="Times New Roman" w:cstheme="minorHAnsi"/>
          <w:b/>
        </w:rPr>
        <w:tab/>
      </w:r>
      <w:r w:rsidRPr="00F77C80">
        <w:rPr>
          <w:rFonts w:eastAsia="Times New Roman" w:cstheme="minorHAnsi"/>
          <w:b/>
        </w:rPr>
        <w:tab/>
      </w:r>
      <w:r w:rsidRPr="00F77C80">
        <w:rPr>
          <w:rFonts w:eastAsia="Times New Roman" w:cstheme="minorHAnsi"/>
          <w:b/>
        </w:rPr>
        <w:tab/>
      </w:r>
      <w:r w:rsidRPr="00F77C80">
        <w:rPr>
          <w:rFonts w:eastAsia="Times New Roman" w:cstheme="minorHAnsi"/>
          <w:b/>
        </w:rPr>
        <w:tab/>
        <w:t>Approved by:</w:t>
      </w:r>
      <w:r w:rsidRPr="00F77C80">
        <w:rPr>
          <w:rFonts w:eastAsia="Times New Roman" w:cstheme="minorHAnsi"/>
        </w:rPr>
        <w:t xml:space="preserve">    </w:t>
      </w:r>
    </w:p>
    <w:p w14:paraId="78CF9A9B" w14:textId="77777777" w:rsidR="00F0508A" w:rsidRPr="00F77C80" w:rsidRDefault="00F0508A" w:rsidP="00F77C80">
      <w:pPr>
        <w:spacing w:after="0" w:line="240" w:lineRule="auto"/>
        <w:jc w:val="both"/>
        <w:rPr>
          <w:rFonts w:eastAsia="Times New Roman" w:cstheme="minorHAnsi"/>
        </w:rPr>
      </w:pPr>
      <w:r w:rsidRPr="00F77C80">
        <w:rPr>
          <w:rFonts w:eastAsia="Times New Roman" w:cstheme="minorHAnsi"/>
        </w:rPr>
        <w:t xml:space="preserve">Indiana Department of Administration </w:t>
      </w:r>
      <w:r w:rsidRPr="00F77C80">
        <w:rPr>
          <w:rFonts w:eastAsia="Times New Roman" w:cstheme="minorHAnsi"/>
        </w:rPr>
        <w:tab/>
      </w:r>
      <w:r w:rsidRPr="00F77C80">
        <w:rPr>
          <w:rFonts w:eastAsia="Times New Roman" w:cstheme="minorHAnsi"/>
        </w:rPr>
        <w:tab/>
      </w:r>
      <w:r w:rsidRPr="00F77C80">
        <w:rPr>
          <w:rFonts w:eastAsia="Times New Roman" w:cstheme="minorHAnsi"/>
        </w:rPr>
        <w:tab/>
        <w:t>State Budget Agency</w:t>
      </w:r>
    </w:p>
    <w:p w14:paraId="4F6B2A90" w14:textId="77777777" w:rsidR="00F0508A" w:rsidRPr="00F77C80" w:rsidRDefault="00F0508A" w:rsidP="00F77C80">
      <w:pPr>
        <w:spacing w:after="0" w:line="240" w:lineRule="auto"/>
        <w:jc w:val="both"/>
        <w:rPr>
          <w:rFonts w:eastAsia="Times New Roman" w:cstheme="minorHAnsi"/>
        </w:rPr>
      </w:pPr>
    </w:p>
    <w:p w14:paraId="5D4CB2B3" w14:textId="77777777" w:rsidR="00F0508A" w:rsidRPr="00F77C80" w:rsidRDefault="00F0508A" w:rsidP="00F77C80">
      <w:pPr>
        <w:spacing w:after="0" w:line="240" w:lineRule="auto"/>
        <w:jc w:val="both"/>
        <w:rPr>
          <w:rFonts w:eastAsia="Times New Roman" w:cstheme="minorHAnsi"/>
        </w:rPr>
      </w:pPr>
      <w:r w:rsidRPr="00F77C80">
        <w:rPr>
          <w:rFonts w:eastAsia="Times New Roman" w:cstheme="minorHAnsi"/>
        </w:rPr>
        <w:t>By: ________________________________(for)</w:t>
      </w:r>
      <w:r w:rsidRPr="00F77C80">
        <w:rPr>
          <w:rFonts w:eastAsia="Times New Roman" w:cstheme="minorHAnsi"/>
        </w:rPr>
        <w:tab/>
      </w:r>
      <w:r w:rsidRPr="00F77C80">
        <w:rPr>
          <w:rFonts w:eastAsia="Times New Roman" w:cstheme="minorHAnsi"/>
        </w:rPr>
        <w:tab/>
        <w:t>By:  _______________________________ (for)</w:t>
      </w:r>
    </w:p>
    <w:p w14:paraId="62705571" w14:textId="3707F559" w:rsidR="00F0508A" w:rsidRPr="00F77C80" w:rsidRDefault="00087CFF" w:rsidP="00F77C80">
      <w:pPr>
        <w:spacing w:after="0" w:line="240" w:lineRule="auto"/>
        <w:jc w:val="both"/>
        <w:rPr>
          <w:rFonts w:eastAsia="Times New Roman" w:cstheme="minorHAnsi"/>
        </w:rPr>
      </w:pPr>
      <w:r w:rsidRPr="00F77C80">
        <w:rPr>
          <w:rFonts w:eastAsia="Times New Roman" w:cstheme="minorHAnsi"/>
        </w:rPr>
        <w:t>Lesley A. Crane</w:t>
      </w:r>
      <w:r w:rsidR="00F0508A" w:rsidRPr="00F77C80">
        <w:rPr>
          <w:rFonts w:eastAsia="Times New Roman" w:cstheme="minorHAnsi"/>
        </w:rPr>
        <w:t>, Commissioner</w:t>
      </w:r>
      <w:r w:rsidRPr="00F77C80">
        <w:rPr>
          <w:rFonts w:eastAsia="Times New Roman" w:cstheme="minorHAnsi"/>
        </w:rPr>
        <w:tab/>
      </w:r>
      <w:r w:rsidR="00F0508A" w:rsidRPr="00F77C80">
        <w:rPr>
          <w:rFonts w:eastAsia="Times New Roman" w:cstheme="minorHAnsi"/>
        </w:rPr>
        <w:tab/>
      </w:r>
      <w:r w:rsidR="00F0508A" w:rsidRPr="00F77C80">
        <w:rPr>
          <w:rFonts w:eastAsia="Times New Roman" w:cstheme="minorHAnsi"/>
        </w:rPr>
        <w:tab/>
      </w:r>
      <w:r w:rsidR="00F0508A" w:rsidRPr="00F77C80">
        <w:rPr>
          <w:rFonts w:eastAsia="Times New Roman" w:cstheme="minorHAnsi"/>
        </w:rPr>
        <w:tab/>
      </w:r>
      <w:r w:rsidR="00611680" w:rsidRPr="00F77C80">
        <w:rPr>
          <w:rFonts w:eastAsia="Times New Roman" w:cstheme="minorHAnsi"/>
        </w:rPr>
        <w:t>Zachary Q. Jackson</w:t>
      </w:r>
      <w:r w:rsidR="00F0508A" w:rsidRPr="00F77C80">
        <w:rPr>
          <w:rFonts w:eastAsia="Times New Roman" w:cstheme="minorHAnsi"/>
        </w:rPr>
        <w:t>, Director</w:t>
      </w:r>
      <w:r w:rsidR="00F0508A" w:rsidRPr="00F77C80">
        <w:rPr>
          <w:rFonts w:eastAsia="Times New Roman" w:cstheme="minorHAnsi"/>
        </w:rPr>
        <w:tab/>
      </w:r>
    </w:p>
    <w:p w14:paraId="0A8AB6C8" w14:textId="77777777" w:rsidR="00F0508A" w:rsidRPr="00F77C80" w:rsidRDefault="00F0508A" w:rsidP="00F77C80">
      <w:pPr>
        <w:spacing w:after="0" w:line="240" w:lineRule="auto"/>
        <w:jc w:val="both"/>
        <w:rPr>
          <w:rFonts w:eastAsia="Times New Roman" w:cstheme="minorHAnsi"/>
        </w:rPr>
      </w:pPr>
    </w:p>
    <w:p w14:paraId="0692CB42" w14:textId="77777777" w:rsidR="00F0508A" w:rsidRPr="00F77C80" w:rsidRDefault="00F0508A" w:rsidP="00F77C80">
      <w:pPr>
        <w:spacing w:after="0" w:line="240" w:lineRule="auto"/>
        <w:jc w:val="both"/>
        <w:rPr>
          <w:rFonts w:eastAsia="Times New Roman" w:cstheme="minorHAnsi"/>
        </w:rPr>
      </w:pPr>
      <w:r w:rsidRPr="00F77C80">
        <w:rPr>
          <w:rFonts w:eastAsia="Times New Roman" w:cstheme="minorHAnsi"/>
        </w:rPr>
        <w:t xml:space="preserve">Date:________________________________ </w:t>
      </w:r>
      <w:r w:rsidRPr="00F77C80">
        <w:rPr>
          <w:rFonts w:eastAsia="Times New Roman" w:cstheme="minorHAnsi"/>
        </w:rPr>
        <w:tab/>
      </w:r>
      <w:r w:rsidRPr="00F77C80">
        <w:rPr>
          <w:rFonts w:eastAsia="Times New Roman" w:cstheme="minorHAnsi"/>
        </w:rPr>
        <w:tab/>
        <w:t>Date: _________________________________</w:t>
      </w:r>
    </w:p>
    <w:p w14:paraId="488C6A15" w14:textId="77777777" w:rsidR="00F0508A" w:rsidRPr="00F77C80" w:rsidRDefault="00F0508A" w:rsidP="00F77C80">
      <w:pPr>
        <w:spacing w:after="0" w:line="240" w:lineRule="auto"/>
        <w:jc w:val="both"/>
        <w:rPr>
          <w:rFonts w:eastAsia="Times New Roman" w:cstheme="minorHAnsi"/>
          <w:b/>
        </w:rPr>
      </w:pPr>
    </w:p>
    <w:p w14:paraId="4DCE8FEE" w14:textId="77777777" w:rsidR="00F0508A" w:rsidRPr="00F77C80" w:rsidRDefault="00F0508A" w:rsidP="00F77C80">
      <w:pPr>
        <w:spacing w:after="0" w:line="240" w:lineRule="auto"/>
        <w:jc w:val="both"/>
        <w:rPr>
          <w:rFonts w:eastAsia="Times New Roman" w:cstheme="minorHAnsi"/>
        </w:rPr>
      </w:pPr>
      <w:r w:rsidRPr="00F77C80">
        <w:rPr>
          <w:rFonts w:eastAsia="Times New Roman" w:cstheme="minorHAnsi"/>
          <w:b/>
        </w:rPr>
        <w:t>APPROVED as to Form and Legality:</w:t>
      </w:r>
    </w:p>
    <w:p w14:paraId="0874714F" w14:textId="77777777" w:rsidR="00F0508A" w:rsidRPr="00F77C80" w:rsidRDefault="00F0508A" w:rsidP="00F77C80">
      <w:pPr>
        <w:spacing w:after="0" w:line="240" w:lineRule="auto"/>
        <w:jc w:val="both"/>
        <w:rPr>
          <w:rFonts w:eastAsia="Times New Roman" w:cstheme="minorHAnsi"/>
        </w:rPr>
      </w:pPr>
      <w:r w:rsidRPr="00F77C80">
        <w:rPr>
          <w:rFonts w:eastAsia="Times New Roman" w:cstheme="minorHAnsi"/>
        </w:rPr>
        <w:t>Office of the Attorney General</w:t>
      </w:r>
    </w:p>
    <w:p w14:paraId="762BA0FD" w14:textId="77777777" w:rsidR="00F0508A" w:rsidRPr="00F77C80" w:rsidRDefault="00F0508A" w:rsidP="00F77C80">
      <w:pPr>
        <w:spacing w:after="0" w:line="240" w:lineRule="auto"/>
        <w:jc w:val="both"/>
        <w:rPr>
          <w:rFonts w:eastAsia="Times New Roman" w:cstheme="minorHAnsi"/>
        </w:rPr>
      </w:pPr>
    </w:p>
    <w:p w14:paraId="02CBFA15" w14:textId="77777777" w:rsidR="00F0508A" w:rsidRPr="00F77C80" w:rsidRDefault="00F0508A" w:rsidP="00F77C80">
      <w:pPr>
        <w:spacing w:after="0" w:line="240" w:lineRule="auto"/>
        <w:jc w:val="both"/>
        <w:rPr>
          <w:rFonts w:eastAsia="Times New Roman" w:cstheme="minorHAnsi"/>
        </w:rPr>
      </w:pPr>
      <w:r w:rsidRPr="00F77C80">
        <w:rPr>
          <w:rFonts w:eastAsia="Times New Roman" w:cstheme="minorHAnsi"/>
        </w:rPr>
        <w:t>___________________________________(for)</w:t>
      </w:r>
    </w:p>
    <w:p w14:paraId="6645A7F5" w14:textId="50FD9649" w:rsidR="00F0508A" w:rsidRPr="00F77C80" w:rsidRDefault="00C450D2" w:rsidP="00F77C80">
      <w:pPr>
        <w:spacing w:after="0" w:line="240" w:lineRule="auto"/>
        <w:jc w:val="both"/>
        <w:rPr>
          <w:rFonts w:eastAsia="Times New Roman" w:cstheme="minorHAnsi"/>
        </w:rPr>
      </w:pPr>
      <w:r>
        <w:rPr>
          <w:rFonts w:eastAsia="Times New Roman" w:cstheme="minorHAnsi"/>
        </w:rPr>
        <w:t xml:space="preserve">Todd Rokita, </w:t>
      </w:r>
      <w:r w:rsidR="00F0508A" w:rsidRPr="00F77C80">
        <w:rPr>
          <w:rFonts w:eastAsia="Times New Roman" w:cstheme="minorHAnsi"/>
        </w:rPr>
        <w:t>Attorney General</w:t>
      </w:r>
    </w:p>
    <w:p w14:paraId="194941EB" w14:textId="77777777" w:rsidR="00F0508A" w:rsidRPr="00F77C80" w:rsidRDefault="00F0508A" w:rsidP="00F77C80">
      <w:pPr>
        <w:spacing w:after="0" w:line="240" w:lineRule="auto"/>
        <w:jc w:val="both"/>
        <w:rPr>
          <w:rFonts w:eastAsia="Times New Roman" w:cstheme="minorHAnsi"/>
        </w:rPr>
      </w:pPr>
      <w:r w:rsidRPr="00F77C80">
        <w:rPr>
          <w:rFonts w:eastAsia="Times New Roman" w:cstheme="minorHAnsi"/>
        </w:rPr>
        <w:tab/>
      </w:r>
      <w:r w:rsidRPr="00F77C80">
        <w:rPr>
          <w:rFonts w:eastAsia="Times New Roman" w:cstheme="minorHAnsi"/>
        </w:rPr>
        <w:tab/>
      </w:r>
    </w:p>
    <w:p w14:paraId="04A65E64" w14:textId="47FE37F8" w:rsidR="00281BF6" w:rsidRDefault="00F0508A" w:rsidP="00392216">
      <w:pPr>
        <w:spacing w:after="0" w:line="240" w:lineRule="auto"/>
        <w:jc w:val="both"/>
        <w:rPr>
          <w:rFonts w:eastAsia="Times New Roman" w:cstheme="minorHAnsi"/>
          <w:b/>
        </w:rPr>
      </w:pPr>
      <w:r w:rsidRPr="00F77C80">
        <w:rPr>
          <w:rFonts w:eastAsia="Times New Roman" w:cstheme="minorHAnsi"/>
        </w:rPr>
        <w:t>Date: _________________________________</w:t>
      </w:r>
      <w:r w:rsidRPr="00F77C80">
        <w:rPr>
          <w:rFonts w:eastAsia="Times New Roman" w:cstheme="minorHAnsi"/>
        </w:rPr>
        <w:tab/>
      </w:r>
    </w:p>
    <w:sectPr w:rsidR="00281BF6">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AEC55F" w14:textId="77777777" w:rsidR="00C41E77" w:rsidRDefault="00C41E77" w:rsidP="00C96F20">
      <w:pPr>
        <w:spacing w:after="0" w:line="240" w:lineRule="auto"/>
      </w:pPr>
      <w:r>
        <w:separator/>
      </w:r>
    </w:p>
  </w:endnote>
  <w:endnote w:type="continuationSeparator" w:id="0">
    <w:p w14:paraId="54E1D93D" w14:textId="77777777" w:rsidR="00C41E77" w:rsidRDefault="00C41E77" w:rsidP="00C96F20">
      <w:pPr>
        <w:spacing w:after="0" w:line="240" w:lineRule="auto"/>
      </w:pPr>
      <w:r>
        <w:continuationSeparator/>
      </w:r>
    </w:p>
  </w:endnote>
  <w:endnote w:type="continuationNotice" w:id="1">
    <w:p w14:paraId="7E97208F" w14:textId="77777777" w:rsidR="00C41E77" w:rsidRDefault="00C41E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9267933"/>
      <w:docPartObj>
        <w:docPartGallery w:val="Page Numbers (Bottom of Page)"/>
        <w:docPartUnique/>
      </w:docPartObj>
    </w:sdtPr>
    <w:sdtEndPr/>
    <w:sdtContent>
      <w:sdt>
        <w:sdtPr>
          <w:id w:val="-1669238322"/>
          <w:docPartObj>
            <w:docPartGallery w:val="Page Numbers (Top of Page)"/>
            <w:docPartUnique/>
          </w:docPartObj>
        </w:sdtPr>
        <w:sdtEndPr/>
        <w:sdtContent>
          <w:p w14:paraId="2B101656" w14:textId="2D328528" w:rsidR="00174BDC" w:rsidRDefault="00174BDC">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D34FAB">
              <w:rPr>
                <w:b/>
                <w:bCs/>
                <w:noProof/>
              </w:rPr>
              <w:t>14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34FAB">
              <w:rPr>
                <w:b/>
                <w:bCs/>
                <w:noProof/>
              </w:rPr>
              <w:t>17</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ACAC10" w14:textId="77777777" w:rsidR="00C41E77" w:rsidRDefault="00C41E77" w:rsidP="00C96F20">
      <w:pPr>
        <w:spacing w:after="0" w:line="240" w:lineRule="auto"/>
      </w:pPr>
      <w:r>
        <w:separator/>
      </w:r>
    </w:p>
  </w:footnote>
  <w:footnote w:type="continuationSeparator" w:id="0">
    <w:p w14:paraId="7FEB758C" w14:textId="77777777" w:rsidR="00C41E77" w:rsidRDefault="00C41E77" w:rsidP="00C96F20">
      <w:pPr>
        <w:spacing w:after="0" w:line="240" w:lineRule="auto"/>
      </w:pPr>
      <w:r>
        <w:continuationSeparator/>
      </w:r>
    </w:p>
  </w:footnote>
  <w:footnote w:type="continuationNotice" w:id="1">
    <w:p w14:paraId="0FC9FC14" w14:textId="77777777" w:rsidR="00C41E77" w:rsidRDefault="00C41E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lvl w:ilvl="0">
      <w:start w:val="1"/>
      <w:numFmt w:val="upperRoman"/>
      <w:pStyle w:val="Level1"/>
      <w:lvlText w:val="%1."/>
      <w:lvlJc w:val="left"/>
      <w:pPr>
        <w:tabs>
          <w:tab w:val="num" w:pos="720"/>
        </w:tabs>
        <w:ind w:left="720" w:hanging="720"/>
      </w:pPr>
      <w:rPr>
        <w:rFonts w:ascii="Times New Roman" w:hAnsi="Times New Roman"/>
        <w:sz w:val="23"/>
      </w:rPr>
    </w:lvl>
    <w:lvl w:ilvl="1">
      <w:start w:val="1"/>
      <w:numFmt w:val="decimal"/>
      <w:pStyle w:val="Level2"/>
      <w:lvlText w:val="%2."/>
      <w:lvlJc w:val="left"/>
      <w:pPr>
        <w:tabs>
          <w:tab w:val="num" w:pos="1440"/>
        </w:tabs>
        <w:ind w:left="1440" w:hanging="720"/>
      </w:pPr>
    </w:lvl>
    <w:lvl w:ilvl="2">
      <w:start w:val="1"/>
      <w:numFmt w:val="upperLetter"/>
      <w:pStyle w:val="Level3"/>
      <w:lvlText w:val="%3."/>
      <w:lvlJc w:val="left"/>
      <w:pPr>
        <w:tabs>
          <w:tab w:val="num" w:pos="2160"/>
        </w:tabs>
        <w:ind w:left="2160" w:hanging="720"/>
      </w:pPr>
    </w:lvl>
    <w:lvl w:ilvl="3">
      <w:start w:val="1"/>
      <w:numFmt w:val="lowerLetter"/>
      <w:pStyle w:val="Level4"/>
      <w:lvlText w:val="%4."/>
      <w:lvlJc w:val="left"/>
      <w:pPr>
        <w:tabs>
          <w:tab w:val="num" w:pos="2880"/>
        </w:tabs>
        <w:ind w:left="2880" w:hanging="720"/>
      </w:pPr>
    </w:lvl>
    <w:lvl w:ilvl="4">
      <w:start w:val="1"/>
      <w:numFmt w:val="decimal"/>
      <w:lvlText w:val="%5"/>
      <w:lvlJc w:val="left"/>
    </w:lvl>
    <w:lvl w:ilvl="5">
      <w:start w:val="1"/>
      <w:numFmt w:val="lowerLetter"/>
      <w:lvlText w:val="%6"/>
      <w:lvlJc w:val="left"/>
    </w:lvl>
    <w:lvl w:ilvl="6">
      <w:start w:val="1"/>
      <w:numFmt w:val="lowerRoman"/>
      <w:lvlText w:val="%7"/>
      <w:lvlJc w:val="left"/>
    </w:lvl>
    <w:lvl w:ilvl="7">
      <w:start w:val="1"/>
      <w:numFmt w:val="lowerLetter"/>
      <w:lvlText w:val="%8"/>
      <w:lvlJc w:val="left"/>
    </w:lvl>
    <w:lvl w:ilvl="8">
      <w:numFmt w:val="decimal"/>
      <w:lvlText w:val=""/>
      <w:lvlJc w:val="left"/>
    </w:lvl>
  </w:abstractNum>
  <w:abstractNum w:abstractNumId="1" w15:restartNumberingAfterBreak="0">
    <w:nsid w:val="011D5346"/>
    <w:multiLevelType w:val="hybridMultilevel"/>
    <w:tmpl w:val="CEEA6654"/>
    <w:lvl w:ilvl="0" w:tplc="218AF396">
      <w:start w:val="1"/>
      <w:numFmt w:val="upperLetter"/>
      <w:lvlText w:val="%1."/>
      <w:lvlJc w:val="left"/>
      <w:pPr>
        <w:ind w:left="720" w:hanging="360"/>
      </w:pPr>
    </w:lvl>
    <w:lvl w:ilvl="1" w:tplc="69DC8724">
      <w:start w:val="1"/>
      <w:numFmt w:val="lowerLetter"/>
      <w:lvlText w:val="%2."/>
      <w:lvlJc w:val="left"/>
      <w:pPr>
        <w:ind w:left="1440" w:hanging="360"/>
      </w:pPr>
    </w:lvl>
    <w:lvl w:ilvl="2" w:tplc="D8B29CDE">
      <w:start w:val="1"/>
      <w:numFmt w:val="lowerRoman"/>
      <w:lvlText w:val="%3."/>
      <w:lvlJc w:val="right"/>
      <w:pPr>
        <w:ind w:left="2160" w:hanging="180"/>
      </w:pPr>
    </w:lvl>
    <w:lvl w:ilvl="3" w:tplc="70CA55C4">
      <w:start w:val="1"/>
      <w:numFmt w:val="decimal"/>
      <w:lvlText w:val="%4."/>
      <w:lvlJc w:val="left"/>
      <w:pPr>
        <w:ind w:left="2880" w:hanging="360"/>
      </w:pPr>
    </w:lvl>
    <w:lvl w:ilvl="4" w:tplc="CED663A0">
      <w:start w:val="1"/>
      <w:numFmt w:val="lowerLetter"/>
      <w:lvlText w:val="%5."/>
      <w:lvlJc w:val="left"/>
      <w:pPr>
        <w:ind w:left="3600" w:hanging="360"/>
      </w:pPr>
    </w:lvl>
    <w:lvl w:ilvl="5" w:tplc="528088AE">
      <w:start w:val="1"/>
      <w:numFmt w:val="lowerRoman"/>
      <w:lvlText w:val="%6."/>
      <w:lvlJc w:val="right"/>
      <w:pPr>
        <w:ind w:left="4320" w:hanging="180"/>
      </w:pPr>
    </w:lvl>
    <w:lvl w:ilvl="6" w:tplc="DB60B342">
      <w:start w:val="1"/>
      <w:numFmt w:val="decimal"/>
      <w:lvlText w:val="%7."/>
      <w:lvlJc w:val="left"/>
      <w:pPr>
        <w:ind w:left="5040" w:hanging="360"/>
      </w:pPr>
    </w:lvl>
    <w:lvl w:ilvl="7" w:tplc="5860D9DA">
      <w:start w:val="1"/>
      <w:numFmt w:val="lowerLetter"/>
      <w:lvlText w:val="%8."/>
      <w:lvlJc w:val="left"/>
      <w:pPr>
        <w:ind w:left="5760" w:hanging="360"/>
      </w:pPr>
    </w:lvl>
    <w:lvl w:ilvl="8" w:tplc="F9B2AF04">
      <w:start w:val="1"/>
      <w:numFmt w:val="lowerRoman"/>
      <w:lvlText w:val="%9."/>
      <w:lvlJc w:val="right"/>
      <w:pPr>
        <w:ind w:left="6480" w:hanging="180"/>
      </w:pPr>
    </w:lvl>
  </w:abstractNum>
  <w:abstractNum w:abstractNumId="2" w15:restartNumberingAfterBreak="0">
    <w:nsid w:val="06214C49"/>
    <w:multiLevelType w:val="hybridMultilevel"/>
    <w:tmpl w:val="701E91A0"/>
    <w:lvl w:ilvl="0" w:tplc="4F061AC2">
      <w:start w:val="1"/>
      <w:numFmt w:val="decimal"/>
      <w:lvlText w:val="(%1)"/>
      <w:lvlJc w:val="left"/>
      <w:pPr>
        <w:tabs>
          <w:tab w:val="num" w:pos="360"/>
        </w:tabs>
        <w:ind w:left="360" w:hanging="360"/>
      </w:pPr>
      <w:rPr>
        <w:rFonts w:asciiTheme="minorHAnsi" w:eastAsia="Times New Roman" w:hAnsiTheme="minorHAnsi" w:cstheme="minorHAnsi"/>
      </w:rPr>
    </w:lvl>
    <w:lvl w:ilvl="1" w:tplc="CA046EE8">
      <w:numFmt w:val="decimal"/>
      <w:lvlText w:val=""/>
      <w:lvlJc w:val="left"/>
    </w:lvl>
    <w:lvl w:ilvl="2" w:tplc="49D4A548">
      <w:numFmt w:val="decimal"/>
      <w:lvlText w:val=""/>
      <w:lvlJc w:val="left"/>
    </w:lvl>
    <w:lvl w:ilvl="3" w:tplc="46220A9C">
      <w:numFmt w:val="decimal"/>
      <w:lvlText w:val=""/>
      <w:lvlJc w:val="left"/>
    </w:lvl>
    <w:lvl w:ilvl="4" w:tplc="69FC805A">
      <w:numFmt w:val="decimal"/>
      <w:lvlText w:val=""/>
      <w:lvlJc w:val="left"/>
    </w:lvl>
    <w:lvl w:ilvl="5" w:tplc="88C09DE8">
      <w:numFmt w:val="decimal"/>
      <w:lvlText w:val=""/>
      <w:lvlJc w:val="left"/>
    </w:lvl>
    <w:lvl w:ilvl="6" w:tplc="6F462840">
      <w:numFmt w:val="decimal"/>
      <w:lvlText w:val=""/>
      <w:lvlJc w:val="left"/>
    </w:lvl>
    <w:lvl w:ilvl="7" w:tplc="AA6C81BA">
      <w:numFmt w:val="decimal"/>
      <w:lvlText w:val=""/>
      <w:lvlJc w:val="left"/>
    </w:lvl>
    <w:lvl w:ilvl="8" w:tplc="4FFE15F8">
      <w:numFmt w:val="decimal"/>
      <w:lvlText w:val=""/>
      <w:lvlJc w:val="left"/>
    </w:lvl>
  </w:abstractNum>
  <w:abstractNum w:abstractNumId="3" w15:restartNumberingAfterBreak="0">
    <w:nsid w:val="0C287D81"/>
    <w:multiLevelType w:val="hybridMultilevel"/>
    <w:tmpl w:val="D47AE670"/>
    <w:lvl w:ilvl="0" w:tplc="D36ECD3C">
      <w:start w:val="1"/>
      <w:numFmt w:val="lowerRoman"/>
      <w:lvlText w:val="(%1)"/>
      <w:lvlJc w:val="left"/>
      <w:pPr>
        <w:ind w:left="3960" w:hanging="360"/>
      </w:pPr>
      <w:rPr>
        <w:rFonts w:hint="default"/>
        <w:u w:val="single"/>
      </w:rPr>
    </w:lvl>
    <w:lvl w:ilvl="1" w:tplc="C248DF76">
      <w:start w:val="1"/>
      <w:numFmt w:val="lowerRoman"/>
      <w:lvlText w:val="(%2)"/>
      <w:lvlJc w:val="left"/>
      <w:pPr>
        <w:ind w:left="1440" w:hanging="360"/>
      </w:pPr>
      <w:rPr>
        <w:rFonts w:asciiTheme="minorHAnsi" w:eastAsiaTheme="minorHAnsi" w:hAnsiTheme="minorHAnsi" w:cstheme="minorHAnsi"/>
        <w:u w:val="single"/>
      </w:rPr>
    </w:lvl>
    <w:lvl w:ilvl="2" w:tplc="08E222E2">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E12C78"/>
    <w:multiLevelType w:val="hybridMultilevel"/>
    <w:tmpl w:val="B3D8E83E"/>
    <w:lvl w:ilvl="0" w:tplc="FFFFFFFF">
      <w:start w:val="1"/>
      <w:numFmt w:val="decimal"/>
      <w:lvlText w:val="(%1)"/>
      <w:lvlJc w:val="left"/>
      <w:pPr>
        <w:tabs>
          <w:tab w:val="num" w:pos="3240"/>
        </w:tabs>
        <w:ind w:left="3240" w:hanging="360"/>
      </w:pPr>
    </w:lvl>
    <w:lvl w:ilvl="1" w:tplc="52B8B6AE">
      <w:start w:val="25"/>
      <w:numFmt w:val="decimal"/>
      <w:lvlText w:val="%2."/>
      <w:lvlJc w:val="left"/>
      <w:pPr>
        <w:tabs>
          <w:tab w:val="num" w:pos="1500"/>
        </w:tabs>
        <w:ind w:left="1500" w:hanging="420"/>
      </w:pPr>
      <w:rPr>
        <w:rFonts w:hint="default"/>
      </w:rPr>
    </w:lvl>
    <w:lvl w:ilvl="2" w:tplc="5394D348">
      <w:start w:val="1"/>
      <w:numFmt w:val="upp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14E025A"/>
    <w:multiLevelType w:val="hybridMultilevel"/>
    <w:tmpl w:val="9086EF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7B1A98"/>
    <w:multiLevelType w:val="hybridMultilevel"/>
    <w:tmpl w:val="BD1A3B10"/>
    <w:lvl w:ilvl="0" w:tplc="54860CB8">
      <w:start w:val="1"/>
      <w:numFmt w:val="decimal"/>
      <w:lvlText w:val="(%1)"/>
      <w:lvlJc w:val="left"/>
      <w:pPr>
        <w:ind w:left="1440" w:hanging="360"/>
      </w:pPr>
      <w:rPr>
        <w:rFonts w:asciiTheme="minorHAnsi" w:eastAsia="Times New Roman"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B51B66"/>
    <w:multiLevelType w:val="hybridMultilevel"/>
    <w:tmpl w:val="76CCE538"/>
    <w:lvl w:ilvl="0" w:tplc="64A6C0A2">
      <w:start w:val="1"/>
      <w:numFmt w:val="upperLetter"/>
      <w:lvlText w:val="(%1)"/>
      <w:lvlJc w:val="left"/>
      <w:pPr>
        <w:tabs>
          <w:tab w:val="num" w:pos="1800"/>
        </w:tabs>
        <w:ind w:left="1800" w:hanging="360"/>
      </w:pPr>
      <w:rPr>
        <w:rFonts w:hint="default"/>
      </w:rPr>
    </w:lvl>
    <w:lvl w:ilvl="1" w:tplc="9F8C33FC">
      <w:start w:val="1"/>
      <w:numFmt w:val="lowerLetter"/>
      <w:lvlText w:val="(%2)"/>
      <w:lvlJc w:val="left"/>
      <w:pPr>
        <w:tabs>
          <w:tab w:val="num" w:pos="1980"/>
        </w:tabs>
        <w:ind w:left="1980" w:hanging="360"/>
      </w:pPr>
      <w:rPr>
        <w:rFonts w:hint="default"/>
      </w:rPr>
    </w:lvl>
    <w:lvl w:ilvl="2" w:tplc="CC569F18">
      <w:start w:val="1"/>
      <w:numFmt w:val="lowerRoman"/>
      <w:lvlText w:val="%3."/>
      <w:lvlJc w:val="right"/>
      <w:pPr>
        <w:tabs>
          <w:tab w:val="num" w:pos="3240"/>
        </w:tabs>
        <w:ind w:left="3240" w:hanging="180"/>
      </w:pPr>
    </w:lvl>
    <w:lvl w:ilvl="3" w:tplc="FE76B89A">
      <w:start w:val="1"/>
      <w:numFmt w:val="decimal"/>
      <w:lvlText w:val="%4."/>
      <w:lvlJc w:val="left"/>
      <w:pPr>
        <w:tabs>
          <w:tab w:val="num" w:pos="4080"/>
        </w:tabs>
        <w:ind w:left="4080" w:hanging="480"/>
      </w:pPr>
      <w:rPr>
        <w:rFonts w:hint="default"/>
      </w:rPr>
    </w:lvl>
    <w:lvl w:ilvl="4" w:tplc="7744D1E6">
      <w:start w:val="8"/>
      <w:numFmt w:val="decimal"/>
      <w:lvlText w:val="%5)"/>
      <w:lvlJc w:val="left"/>
      <w:pPr>
        <w:ind w:left="4680" w:hanging="360"/>
      </w:pPr>
      <w:rPr>
        <w:rFonts w:hint="default"/>
      </w:rPr>
    </w:lvl>
    <w:lvl w:ilvl="5" w:tplc="041040F8" w:tentative="1">
      <w:start w:val="1"/>
      <w:numFmt w:val="lowerRoman"/>
      <w:lvlText w:val="%6."/>
      <w:lvlJc w:val="right"/>
      <w:pPr>
        <w:tabs>
          <w:tab w:val="num" w:pos="5400"/>
        </w:tabs>
        <w:ind w:left="5400" w:hanging="180"/>
      </w:pPr>
    </w:lvl>
    <w:lvl w:ilvl="6" w:tplc="F6EA1922" w:tentative="1">
      <w:start w:val="1"/>
      <w:numFmt w:val="decimal"/>
      <w:lvlText w:val="%7."/>
      <w:lvlJc w:val="left"/>
      <w:pPr>
        <w:tabs>
          <w:tab w:val="num" w:pos="6120"/>
        </w:tabs>
        <w:ind w:left="6120" w:hanging="360"/>
      </w:pPr>
    </w:lvl>
    <w:lvl w:ilvl="7" w:tplc="B39841FC" w:tentative="1">
      <w:start w:val="1"/>
      <w:numFmt w:val="lowerLetter"/>
      <w:lvlText w:val="%8."/>
      <w:lvlJc w:val="left"/>
      <w:pPr>
        <w:tabs>
          <w:tab w:val="num" w:pos="6840"/>
        </w:tabs>
        <w:ind w:left="6840" w:hanging="360"/>
      </w:pPr>
    </w:lvl>
    <w:lvl w:ilvl="8" w:tplc="F3E89672" w:tentative="1">
      <w:start w:val="1"/>
      <w:numFmt w:val="lowerRoman"/>
      <w:lvlText w:val="%9."/>
      <w:lvlJc w:val="right"/>
      <w:pPr>
        <w:tabs>
          <w:tab w:val="num" w:pos="7560"/>
        </w:tabs>
        <w:ind w:left="7560" w:hanging="180"/>
      </w:pPr>
    </w:lvl>
  </w:abstractNum>
  <w:abstractNum w:abstractNumId="8" w15:restartNumberingAfterBreak="0">
    <w:nsid w:val="19F51286"/>
    <w:multiLevelType w:val="hybridMultilevel"/>
    <w:tmpl w:val="AAFC3762"/>
    <w:lvl w:ilvl="0" w:tplc="01BE2D2C">
      <w:start w:val="1"/>
      <w:numFmt w:val="decimal"/>
      <w:lvlText w:val="%1."/>
      <w:lvlJc w:val="left"/>
      <w:pPr>
        <w:ind w:left="720" w:hanging="360"/>
      </w:pPr>
    </w:lvl>
    <w:lvl w:ilvl="1" w:tplc="57D0574C">
      <w:start w:val="1"/>
      <w:numFmt w:val="lowerLetter"/>
      <w:lvlText w:val="%2."/>
      <w:lvlJc w:val="left"/>
      <w:pPr>
        <w:ind w:left="1440" w:hanging="360"/>
      </w:pPr>
    </w:lvl>
    <w:lvl w:ilvl="2" w:tplc="9B36D42C">
      <w:start w:val="1"/>
      <w:numFmt w:val="lowerRoman"/>
      <w:lvlText w:val="%3."/>
      <w:lvlJc w:val="right"/>
      <w:pPr>
        <w:ind w:left="2160" w:hanging="180"/>
      </w:pPr>
    </w:lvl>
    <w:lvl w:ilvl="3" w:tplc="14C66DC6">
      <w:start w:val="1"/>
      <w:numFmt w:val="decimal"/>
      <w:lvlText w:val="%4."/>
      <w:lvlJc w:val="left"/>
      <w:pPr>
        <w:ind w:left="2880" w:hanging="360"/>
      </w:pPr>
    </w:lvl>
    <w:lvl w:ilvl="4" w:tplc="DD1038BA">
      <w:start w:val="1"/>
      <w:numFmt w:val="lowerLetter"/>
      <w:lvlText w:val="%5."/>
      <w:lvlJc w:val="left"/>
      <w:pPr>
        <w:ind w:left="3600" w:hanging="360"/>
      </w:pPr>
    </w:lvl>
    <w:lvl w:ilvl="5" w:tplc="BF3AC122">
      <w:start w:val="1"/>
      <w:numFmt w:val="lowerRoman"/>
      <w:lvlText w:val="%6."/>
      <w:lvlJc w:val="right"/>
      <w:pPr>
        <w:ind w:left="4320" w:hanging="180"/>
      </w:pPr>
    </w:lvl>
    <w:lvl w:ilvl="6" w:tplc="B9D25604">
      <w:start w:val="1"/>
      <w:numFmt w:val="decimal"/>
      <w:lvlText w:val="%7."/>
      <w:lvlJc w:val="left"/>
      <w:pPr>
        <w:ind w:left="5040" w:hanging="360"/>
      </w:pPr>
    </w:lvl>
    <w:lvl w:ilvl="7" w:tplc="600AE882">
      <w:start w:val="1"/>
      <w:numFmt w:val="lowerLetter"/>
      <w:lvlText w:val="%8."/>
      <w:lvlJc w:val="left"/>
      <w:pPr>
        <w:ind w:left="5760" w:hanging="360"/>
      </w:pPr>
    </w:lvl>
    <w:lvl w:ilvl="8" w:tplc="419C7BFE">
      <w:start w:val="1"/>
      <w:numFmt w:val="lowerRoman"/>
      <w:lvlText w:val="%9."/>
      <w:lvlJc w:val="right"/>
      <w:pPr>
        <w:ind w:left="6480" w:hanging="180"/>
      </w:pPr>
    </w:lvl>
  </w:abstractNum>
  <w:abstractNum w:abstractNumId="9" w15:restartNumberingAfterBreak="0">
    <w:nsid w:val="1C645036"/>
    <w:multiLevelType w:val="hybridMultilevel"/>
    <w:tmpl w:val="FFFFFFFF"/>
    <w:lvl w:ilvl="0" w:tplc="B5A4FE40">
      <w:start w:val="1"/>
      <w:numFmt w:val="decimal"/>
      <w:lvlText w:val="%1."/>
      <w:lvlJc w:val="left"/>
      <w:pPr>
        <w:ind w:left="720" w:hanging="360"/>
      </w:pPr>
    </w:lvl>
    <w:lvl w:ilvl="1" w:tplc="6E2E3AB0">
      <w:start w:val="1"/>
      <w:numFmt w:val="lowerLetter"/>
      <w:lvlText w:val="%2."/>
      <w:lvlJc w:val="left"/>
      <w:pPr>
        <w:ind w:left="1440" w:hanging="360"/>
      </w:pPr>
    </w:lvl>
    <w:lvl w:ilvl="2" w:tplc="F4B6AA8A">
      <w:start w:val="1"/>
      <w:numFmt w:val="upperLetter"/>
      <w:lvlText w:val="(%3)"/>
      <w:lvlJc w:val="left"/>
      <w:pPr>
        <w:ind w:left="2160" w:hanging="180"/>
      </w:pPr>
    </w:lvl>
    <w:lvl w:ilvl="3" w:tplc="161A345C">
      <w:start w:val="1"/>
      <w:numFmt w:val="decimal"/>
      <w:lvlText w:val="%4."/>
      <w:lvlJc w:val="left"/>
      <w:pPr>
        <w:ind w:left="2880" w:hanging="360"/>
      </w:pPr>
    </w:lvl>
    <w:lvl w:ilvl="4" w:tplc="2EEA1DCA">
      <w:start w:val="1"/>
      <w:numFmt w:val="lowerLetter"/>
      <w:lvlText w:val="%5."/>
      <w:lvlJc w:val="left"/>
      <w:pPr>
        <w:ind w:left="3600" w:hanging="360"/>
      </w:pPr>
    </w:lvl>
    <w:lvl w:ilvl="5" w:tplc="196C8806">
      <w:start w:val="1"/>
      <w:numFmt w:val="lowerRoman"/>
      <w:lvlText w:val="%6."/>
      <w:lvlJc w:val="right"/>
      <w:pPr>
        <w:ind w:left="4320" w:hanging="180"/>
      </w:pPr>
    </w:lvl>
    <w:lvl w:ilvl="6" w:tplc="B52E376A">
      <w:start w:val="1"/>
      <w:numFmt w:val="decimal"/>
      <w:lvlText w:val="%7."/>
      <w:lvlJc w:val="left"/>
      <w:pPr>
        <w:ind w:left="5040" w:hanging="360"/>
      </w:pPr>
    </w:lvl>
    <w:lvl w:ilvl="7" w:tplc="2A704E8A">
      <w:start w:val="1"/>
      <w:numFmt w:val="lowerLetter"/>
      <w:lvlText w:val="%8."/>
      <w:lvlJc w:val="left"/>
      <w:pPr>
        <w:ind w:left="5760" w:hanging="360"/>
      </w:pPr>
    </w:lvl>
    <w:lvl w:ilvl="8" w:tplc="5C62AF20">
      <w:start w:val="1"/>
      <w:numFmt w:val="lowerRoman"/>
      <w:lvlText w:val="%9."/>
      <w:lvlJc w:val="right"/>
      <w:pPr>
        <w:ind w:left="6480" w:hanging="180"/>
      </w:pPr>
    </w:lvl>
  </w:abstractNum>
  <w:abstractNum w:abstractNumId="10" w15:restartNumberingAfterBreak="0">
    <w:nsid w:val="1D4770BA"/>
    <w:multiLevelType w:val="hybridMultilevel"/>
    <w:tmpl w:val="C3EA7800"/>
    <w:lvl w:ilvl="0" w:tplc="5AA4C3A4">
      <w:start w:val="1"/>
      <w:numFmt w:val="upperLetter"/>
      <w:lvlText w:val="(%1)"/>
      <w:lvlJc w:val="left"/>
      <w:pPr>
        <w:tabs>
          <w:tab w:val="num" w:pos="1620"/>
        </w:tabs>
        <w:ind w:left="1620" w:hanging="360"/>
      </w:pPr>
      <w:rPr>
        <w:rFonts w:hint="default"/>
      </w:rPr>
    </w:lvl>
    <w:lvl w:ilvl="1" w:tplc="10C80460">
      <w:start w:val="5"/>
      <w:numFmt w:val="upperLetter"/>
      <w:lvlText w:val="%2."/>
      <w:lvlJc w:val="left"/>
      <w:pPr>
        <w:tabs>
          <w:tab w:val="num" w:pos="2130"/>
        </w:tabs>
        <w:ind w:left="2130" w:hanging="1050"/>
      </w:pPr>
      <w:rPr>
        <w:rFonts w:hint="default"/>
      </w:rPr>
    </w:lvl>
    <w:lvl w:ilvl="2" w:tplc="2DF0C042">
      <w:start w:val="1"/>
      <w:numFmt w:val="upperLetter"/>
      <w:lvlText w:val="(%3)"/>
      <w:lvlJc w:val="left"/>
      <w:pPr>
        <w:ind w:left="2340" w:hanging="360"/>
      </w:pPr>
      <w:rPr>
        <w:rFonts w:hint="default"/>
      </w:rPr>
    </w:lvl>
    <w:lvl w:ilvl="3" w:tplc="85547C7A">
      <w:start w:val="1"/>
      <w:numFmt w:val="lowerRoman"/>
      <w:lvlText w:val="(%4)"/>
      <w:lvlJc w:val="left"/>
      <w:pPr>
        <w:tabs>
          <w:tab w:val="num" w:pos="2880"/>
        </w:tabs>
        <w:ind w:left="2880" w:hanging="360"/>
      </w:pPr>
      <w:rPr>
        <w:rFonts w:hint="default"/>
      </w:rPr>
    </w:lvl>
    <w:lvl w:ilvl="4" w:tplc="A288BA92" w:tentative="1">
      <w:start w:val="1"/>
      <w:numFmt w:val="lowerLetter"/>
      <w:lvlText w:val="%5."/>
      <w:lvlJc w:val="left"/>
      <w:pPr>
        <w:tabs>
          <w:tab w:val="num" w:pos="3600"/>
        </w:tabs>
        <w:ind w:left="3600" w:hanging="360"/>
      </w:pPr>
    </w:lvl>
    <w:lvl w:ilvl="5" w:tplc="0A06CBB8" w:tentative="1">
      <w:start w:val="1"/>
      <w:numFmt w:val="lowerRoman"/>
      <w:lvlText w:val="%6."/>
      <w:lvlJc w:val="right"/>
      <w:pPr>
        <w:tabs>
          <w:tab w:val="num" w:pos="4320"/>
        </w:tabs>
        <w:ind w:left="4320" w:hanging="180"/>
      </w:pPr>
    </w:lvl>
    <w:lvl w:ilvl="6" w:tplc="DDAEDCE4" w:tentative="1">
      <w:start w:val="1"/>
      <w:numFmt w:val="decimal"/>
      <w:lvlText w:val="%7."/>
      <w:lvlJc w:val="left"/>
      <w:pPr>
        <w:tabs>
          <w:tab w:val="num" w:pos="5040"/>
        </w:tabs>
        <w:ind w:left="5040" w:hanging="360"/>
      </w:pPr>
    </w:lvl>
    <w:lvl w:ilvl="7" w:tplc="BF0A8792" w:tentative="1">
      <w:start w:val="1"/>
      <w:numFmt w:val="lowerLetter"/>
      <w:lvlText w:val="%8."/>
      <w:lvlJc w:val="left"/>
      <w:pPr>
        <w:tabs>
          <w:tab w:val="num" w:pos="5760"/>
        </w:tabs>
        <w:ind w:left="5760" w:hanging="360"/>
      </w:pPr>
    </w:lvl>
    <w:lvl w:ilvl="8" w:tplc="93D850AE" w:tentative="1">
      <w:start w:val="1"/>
      <w:numFmt w:val="lowerRoman"/>
      <w:lvlText w:val="%9."/>
      <w:lvlJc w:val="right"/>
      <w:pPr>
        <w:tabs>
          <w:tab w:val="num" w:pos="6480"/>
        </w:tabs>
        <w:ind w:left="6480" w:hanging="180"/>
      </w:pPr>
    </w:lvl>
  </w:abstractNum>
  <w:abstractNum w:abstractNumId="11" w15:restartNumberingAfterBreak="0">
    <w:nsid w:val="1E1F54C9"/>
    <w:multiLevelType w:val="hybridMultilevel"/>
    <w:tmpl w:val="23783828"/>
    <w:lvl w:ilvl="0" w:tplc="612EB58E">
      <w:start w:val="1"/>
      <w:numFmt w:val="upperLetter"/>
      <w:lvlText w:val="%1."/>
      <w:lvlJc w:val="left"/>
      <w:pPr>
        <w:ind w:left="108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360" w:hanging="360"/>
      </w:pPr>
    </w:lvl>
    <w:lvl w:ilvl="5" w:tplc="0409001B" w:tentative="1">
      <w:start w:val="1"/>
      <w:numFmt w:val="lowerRoman"/>
      <w:lvlText w:val="%6."/>
      <w:lvlJc w:val="right"/>
      <w:pPr>
        <w:ind w:left="360" w:hanging="180"/>
      </w:pPr>
    </w:lvl>
    <w:lvl w:ilvl="6" w:tplc="0409000F" w:tentative="1">
      <w:start w:val="1"/>
      <w:numFmt w:val="decimal"/>
      <w:lvlText w:val="%7."/>
      <w:lvlJc w:val="left"/>
      <w:pPr>
        <w:ind w:left="1080" w:hanging="360"/>
      </w:pPr>
    </w:lvl>
    <w:lvl w:ilvl="7" w:tplc="04090019" w:tentative="1">
      <w:start w:val="1"/>
      <w:numFmt w:val="lowerLetter"/>
      <w:lvlText w:val="%8."/>
      <w:lvlJc w:val="left"/>
      <w:pPr>
        <w:ind w:left="1800" w:hanging="360"/>
      </w:pPr>
    </w:lvl>
    <w:lvl w:ilvl="8" w:tplc="0409001B" w:tentative="1">
      <w:start w:val="1"/>
      <w:numFmt w:val="lowerRoman"/>
      <w:lvlText w:val="%9."/>
      <w:lvlJc w:val="right"/>
      <w:pPr>
        <w:ind w:left="2520" w:hanging="180"/>
      </w:pPr>
    </w:lvl>
  </w:abstractNum>
  <w:abstractNum w:abstractNumId="12" w15:restartNumberingAfterBreak="0">
    <w:nsid w:val="1E317D69"/>
    <w:multiLevelType w:val="hybridMultilevel"/>
    <w:tmpl w:val="83CA3CD4"/>
    <w:lvl w:ilvl="0" w:tplc="5394D348">
      <w:start w:val="1"/>
      <w:numFmt w:val="upperLetter"/>
      <w:lvlText w:val="%1."/>
      <w:lvlJc w:val="left"/>
      <w:pPr>
        <w:tabs>
          <w:tab w:val="num" w:pos="1080"/>
        </w:tabs>
        <w:ind w:left="1080" w:hanging="360"/>
      </w:pPr>
      <w:rPr>
        <w:rFonts w:hint="default"/>
      </w:rPr>
    </w:lvl>
    <w:lvl w:ilvl="1" w:tplc="04090019">
      <w:start w:val="1"/>
      <w:numFmt w:val="lowerLetter"/>
      <w:lvlText w:val="%2."/>
      <w:lvlJc w:val="left"/>
      <w:pPr>
        <w:ind w:left="180" w:hanging="360"/>
      </w:pPr>
    </w:lvl>
    <w:lvl w:ilvl="2" w:tplc="0409001B">
      <w:start w:val="1"/>
      <w:numFmt w:val="lowerRoman"/>
      <w:lvlText w:val="%3."/>
      <w:lvlJc w:val="right"/>
      <w:pPr>
        <w:ind w:left="900" w:hanging="180"/>
      </w:pPr>
    </w:lvl>
    <w:lvl w:ilvl="3" w:tplc="5EA0B496">
      <w:start w:val="1"/>
      <w:numFmt w:val="decimal"/>
      <w:lvlText w:val="(%4)"/>
      <w:lvlJc w:val="left"/>
      <w:pPr>
        <w:ind w:left="1620" w:hanging="360"/>
      </w:pPr>
    </w:lvl>
    <w:lvl w:ilvl="4" w:tplc="04090019" w:tentative="1">
      <w:start w:val="1"/>
      <w:numFmt w:val="lowerLetter"/>
      <w:lvlText w:val="%5."/>
      <w:lvlJc w:val="left"/>
      <w:pPr>
        <w:ind w:left="2340" w:hanging="360"/>
      </w:pPr>
    </w:lvl>
    <w:lvl w:ilvl="5" w:tplc="0409001B" w:tentative="1">
      <w:start w:val="1"/>
      <w:numFmt w:val="lowerRoman"/>
      <w:lvlText w:val="%6."/>
      <w:lvlJc w:val="right"/>
      <w:pPr>
        <w:ind w:left="3060" w:hanging="180"/>
      </w:pPr>
    </w:lvl>
    <w:lvl w:ilvl="6" w:tplc="0409000F" w:tentative="1">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abstractNum w:abstractNumId="13" w15:restartNumberingAfterBreak="0">
    <w:nsid w:val="1F7A3FA7"/>
    <w:multiLevelType w:val="hybridMultilevel"/>
    <w:tmpl w:val="52E697EC"/>
    <w:lvl w:ilvl="0" w:tplc="48A8C6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41B66EB"/>
    <w:multiLevelType w:val="hybridMultilevel"/>
    <w:tmpl w:val="0FA6B694"/>
    <w:lvl w:ilvl="0" w:tplc="E9F4E3E8">
      <w:start w:val="1"/>
      <w:numFmt w:val="decimal"/>
      <w:lvlText w:val="%1."/>
      <w:lvlJc w:val="left"/>
      <w:pPr>
        <w:ind w:left="720" w:hanging="360"/>
      </w:pPr>
    </w:lvl>
    <w:lvl w:ilvl="1" w:tplc="C5B2BB4C">
      <w:start w:val="1"/>
      <w:numFmt w:val="decimal"/>
      <w:lvlText w:val="%2."/>
      <w:lvlJc w:val="left"/>
      <w:pPr>
        <w:ind w:left="1440" w:hanging="360"/>
      </w:pPr>
    </w:lvl>
    <w:lvl w:ilvl="2" w:tplc="ED64DC04">
      <w:start w:val="1"/>
      <w:numFmt w:val="lowerRoman"/>
      <w:lvlText w:val="%3."/>
      <w:lvlJc w:val="right"/>
      <w:pPr>
        <w:ind w:left="2160" w:hanging="180"/>
      </w:pPr>
    </w:lvl>
    <w:lvl w:ilvl="3" w:tplc="48380B98">
      <w:start w:val="1"/>
      <w:numFmt w:val="decimal"/>
      <w:lvlText w:val="%4."/>
      <w:lvlJc w:val="left"/>
      <w:pPr>
        <w:ind w:left="2880" w:hanging="360"/>
      </w:pPr>
    </w:lvl>
    <w:lvl w:ilvl="4" w:tplc="1CB0065C">
      <w:start w:val="1"/>
      <w:numFmt w:val="lowerLetter"/>
      <w:lvlText w:val="%5."/>
      <w:lvlJc w:val="left"/>
      <w:pPr>
        <w:ind w:left="3600" w:hanging="360"/>
      </w:pPr>
    </w:lvl>
    <w:lvl w:ilvl="5" w:tplc="4C64E876">
      <w:start w:val="1"/>
      <w:numFmt w:val="lowerRoman"/>
      <w:lvlText w:val="%6."/>
      <w:lvlJc w:val="right"/>
      <w:pPr>
        <w:ind w:left="4320" w:hanging="180"/>
      </w:pPr>
    </w:lvl>
    <w:lvl w:ilvl="6" w:tplc="9FA294DC">
      <w:start w:val="1"/>
      <w:numFmt w:val="decimal"/>
      <w:lvlText w:val="%7."/>
      <w:lvlJc w:val="left"/>
      <w:pPr>
        <w:ind w:left="5040" w:hanging="360"/>
      </w:pPr>
    </w:lvl>
    <w:lvl w:ilvl="7" w:tplc="669E214A">
      <w:start w:val="1"/>
      <w:numFmt w:val="lowerLetter"/>
      <w:lvlText w:val="%8."/>
      <w:lvlJc w:val="left"/>
      <w:pPr>
        <w:ind w:left="5760" w:hanging="360"/>
      </w:pPr>
    </w:lvl>
    <w:lvl w:ilvl="8" w:tplc="5628B9A4">
      <w:start w:val="1"/>
      <w:numFmt w:val="lowerRoman"/>
      <w:lvlText w:val="%9."/>
      <w:lvlJc w:val="right"/>
      <w:pPr>
        <w:ind w:left="6480" w:hanging="180"/>
      </w:pPr>
    </w:lvl>
  </w:abstractNum>
  <w:abstractNum w:abstractNumId="15" w15:restartNumberingAfterBreak="0">
    <w:nsid w:val="25421713"/>
    <w:multiLevelType w:val="hybridMultilevel"/>
    <w:tmpl w:val="AB0C67A6"/>
    <w:lvl w:ilvl="0" w:tplc="D28833B2">
      <w:start w:val="1"/>
      <w:numFmt w:val="upperLetter"/>
      <w:lvlText w:val="(%1)"/>
      <w:lvlJc w:val="right"/>
      <w:pPr>
        <w:ind w:left="2160" w:hanging="180"/>
      </w:pPr>
      <w:rPr>
        <w:rFonts w:asciiTheme="minorHAnsi" w:eastAsiaTheme="minorHAnsi" w:hAnsiTheme="minorHAnsi"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C64D4F"/>
    <w:multiLevelType w:val="hybridMultilevel"/>
    <w:tmpl w:val="AB0C67A6"/>
    <w:lvl w:ilvl="0" w:tplc="D28833B2">
      <w:start w:val="1"/>
      <w:numFmt w:val="upperLetter"/>
      <w:lvlText w:val="(%1)"/>
      <w:lvlJc w:val="right"/>
      <w:pPr>
        <w:ind w:left="2160" w:hanging="180"/>
      </w:pPr>
      <w:rPr>
        <w:rFonts w:asciiTheme="minorHAnsi" w:eastAsiaTheme="minorHAnsi" w:hAnsiTheme="minorHAnsi"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5F41EA"/>
    <w:multiLevelType w:val="hybridMultilevel"/>
    <w:tmpl w:val="BBE86D60"/>
    <w:lvl w:ilvl="0" w:tplc="4F061AC2">
      <w:start w:val="1"/>
      <w:numFmt w:val="decimal"/>
      <w:lvlText w:val="(%1)"/>
      <w:lvlJc w:val="left"/>
      <w:pPr>
        <w:ind w:left="1440" w:hanging="360"/>
      </w:pPr>
      <w:rPr>
        <w:rFonts w:asciiTheme="minorHAnsi" w:eastAsia="Times New Roman" w:hAnsiTheme="minorHAnsi" w:cstheme="minorHAns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71E67EE"/>
    <w:multiLevelType w:val="hybridMultilevel"/>
    <w:tmpl w:val="5AE80E50"/>
    <w:lvl w:ilvl="0" w:tplc="88325008">
      <w:start w:val="1"/>
      <w:numFmt w:val="upperLetter"/>
      <w:lvlText w:val="%1."/>
      <w:lvlJc w:val="left"/>
      <w:pPr>
        <w:tabs>
          <w:tab w:val="num" w:pos="360"/>
        </w:tabs>
        <w:ind w:left="360" w:hanging="360"/>
      </w:pPr>
    </w:lvl>
    <w:lvl w:ilvl="1" w:tplc="C6D44C40">
      <w:start w:val="5"/>
      <w:numFmt w:val="upperLetter"/>
      <w:lvlText w:val="%2."/>
      <w:lvlJc w:val="left"/>
      <w:pPr>
        <w:tabs>
          <w:tab w:val="num" w:pos="2130"/>
        </w:tabs>
        <w:ind w:left="2130" w:hanging="1050"/>
      </w:pPr>
      <w:rPr>
        <w:rFonts w:hint="default"/>
      </w:rPr>
    </w:lvl>
    <w:lvl w:ilvl="2" w:tplc="A262FD18">
      <w:start w:val="1"/>
      <w:numFmt w:val="upperLetter"/>
      <w:lvlText w:val="(%3)"/>
      <w:lvlJc w:val="left"/>
      <w:pPr>
        <w:ind w:left="2340" w:hanging="360"/>
      </w:pPr>
      <w:rPr>
        <w:rFonts w:hint="default"/>
      </w:rPr>
    </w:lvl>
    <w:lvl w:ilvl="3" w:tplc="151A0AA8" w:tentative="1">
      <w:start w:val="1"/>
      <w:numFmt w:val="decimal"/>
      <w:lvlText w:val="%4."/>
      <w:lvlJc w:val="left"/>
      <w:pPr>
        <w:tabs>
          <w:tab w:val="num" w:pos="2880"/>
        </w:tabs>
        <w:ind w:left="2880" w:hanging="360"/>
      </w:pPr>
    </w:lvl>
    <w:lvl w:ilvl="4" w:tplc="4FB2B714" w:tentative="1">
      <w:start w:val="1"/>
      <w:numFmt w:val="lowerLetter"/>
      <w:lvlText w:val="%5."/>
      <w:lvlJc w:val="left"/>
      <w:pPr>
        <w:tabs>
          <w:tab w:val="num" w:pos="3600"/>
        </w:tabs>
        <w:ind w:left="3600" w:hanging="360"/>
      </w:pPr>
    </w:lvl>
    <w:lvl w:ilvl="5" w:tplc="2A464070" w:tentative="1">
      <w:start w:val="1"/>
      <w:numFmt w:val="lowerRoman"/>
      <w:lvlText w:val="%6."/>
      <w:lvlJc w:val="right"/>
      <w:pPr>
        <w:tabs>
          <w:tab w:val="num" w:pos="4320"/>
        </w:tabs>
        <w:ind w:left="4320" w:hanging="180"/>
      </w:pPr>
    </w:lvl>
    <w:lvl w:ilvl="6" w:tplc="81AC144A" w:tentative="1">
      <w:start w:val="1"/>
      <w:numFmt w:val="decimal"/>
      <w:lvlText w:val="%7."/>
      <w:lvlJc w:val="left"/>
      <w:pPr>
        <w:tabs>
          <w:tab w:val="num" w:pos="5040"/>
        </w:tabs>
        <w:ind w:left="5040" w:hanging="360"/>
      </w:pPr>
    </w:lvl>
    <w:lvl w:ilvl="7" w:tplc="9E20D612" w:tentative="1">
      <w:start w:val="1"/>
      <w:numFmt w:val="lowerLetter"/>
      <w:lvlText w:val="%8."/>
      <w:lvlJc w:val="left"/>
      <w:pPr>
        <w:tabs>
          <w:tab w:val="num" w:pos="5760"/>
        </w:tabs>
        <w:ind w:left="5760" w:hanging="360"/>
      </w:pPr>
    </w:lvl>
    <w:lvl w:ilvl="8" w:tplc="EA427310" w:tentative="1">
      <w:start w:val="1"/>
      <w:numFmt w:val="lowerRoman"/>
      <w:lvlText w:val="%9."/>
      <w:lvlJc w:val="right"/>
      <w:pPr>
        <w:tabs>
          <w:tab w:val="num" w:pos="6480"/>
        </w:tabs>
        <w:ind w:left="6480" w:hanging="180"/>
      </w:pPr>
    </w:lvl>
  </w:abstractNum>
  <w:abstractNum w:abstractNumId="19" w15:restartNumberingAfterBreak="0">
    <w:nsid w:val="273963D2"/>
    <w:multiLevelType w:val="hybridMultilevel"/>
    <w:tmpl w:val="721E5126"/>
    <w:lvl w:ilvl="0" w:tplc="B16621F0">
      <w:start w:val="1"/>
      <w:numFmt w:val="decimal"/>
      <w:lvlText w:val="%1."/>
      <w:lvlJc w:val="left"/>
      <w:pPr>
        <w:ind w:left="720" w:hanging="360"/>
      </w:pPr>
    </w:lvl>
    <w:lvl w:ilvl="1" w:tplc="76F887C8">
      <w:start w:val="1"/>
      <w:numFmt w:val="lowerLetter"/>
      <w:lvlText w:val="%2."/>
      <w:lvlJc w:val="left"/>
      <w:pPr>
        <w:ind w:left="1440" w:hanging="360"/>
      </w:pPr>
    </w:lvl>
    <w:lvl w:ilvl="2" w:tplc="A81A81F4">
      <w:start w:val="1"/>
      <w:numFmt w:val="upperLetter"/>
      <w:lvlText w:val="%3."/>
      <w:lvlJc w:val="left"/>
      <w:pPr>
        <w:ind w:left="2160" w:hanging="180"/>
      </w:pPr>
    </w:lvl>
    <w:lvl w:ilvl="3" w:tplc="0FA0B70E">
      <w:start w:val="1"/>
      <w:numFmt w:val="decimal"/>
      <w:lvlText w:val="%4."/>
      <w:lvlJc w:val="left"/>
      <w:pPr>
        <w:ind w:left="2880" w:hanging="360"/>
      </w:pPr>
    </w:lvl>
    <w:lvl w:ilvl="4" w:tplc="3EFA8BDE">
      <w:start w:val="1"/>
      <w:numFmt w:val="lowerLetter"/>
      <w:lvlText w:val="%5."/>
      <w:lvlJc w:val="left"/>
      <w:pPr>
        <w:ind w:left="3600" w:hanging="360"/>
      </w:pPr>
    </w:lvl>
    <w:lvl w:ilvl="5" w:tplc="4CD4D382">
      <w:start w:val="1"/>
      <w:numFmt w:val="lowerRoman"/>
      <w:lvlText w:val="%6."/>
      <w:lvlJc w:val="right"/>
      <w:pPr>
        <w:ind w:left="4320" w:hanging="180"/>
      </w:pPr>
    </w:lvl>
    <w:lvl w:ilvl="6" w:tplc="B02C066C">
      <w:start w:val="1"/>
      <w:numFmt w:val="decimal"/>
      <w:lvlText w:val="%7."/>
      <w:lvlJc w:val="left"/>
      <w:pPr>
        <w:ind w:left="5040" w:hanging="360"/>
      </w:pPr>
    </w:lvl>
    <w:lvl w:ilvl="7" w:tplc="CE589F64">
      <w:start w:val="1"/>
      <w:numFmt w:val="lowerLetter"/>
      <w:lvlText w:val="%8."/>
      <w:lvlJc w:val="left"/>
      <w:pPr>
        <w:ind w:left="5760" w:hanging="360"/>
      </w:pPr>
    </w:lvl>
    <w:lvl w:ilvl="8" w:tplc="6D2CC1A6">
      <w:start w:val="1"/>
      <w:numFmt w:val="lowerRoman"/>
      <w:lvlText w:val="%9."/>
      <w:lvlJc w:val="right"/>
      <w:pPr>
        <w:ind w:left="6480" w:hanging="180"/>
      </w:pPr>
    </w:lvl>
  </w:abstractNum>
  <w:abstractNum w:abstractNumId="20" w15:restartNumberingAfterBreak="0">
    <w:nsid w:val="274E0F02"/>
    <w:multiLevelType w:val="hybridMultilevel"/>
    <w:tmpl w:val="8E8876BE"/>
    <w:lvl w:ilvl="0" w:tplc="5F906D66">
      <w:start w:val="1"/>
      <w:numFmt w:val="decimal"/>
      <w:lvlText w:val="(%1)"/>
      <w:lvlJc w:val="left"/>
      <w:pPr>
        <w:ind w:left="1440" w:hanging="360"/>
      </w:pPr>
      <w:rPr>
        <w:rFonts w:hint="default"/>
      </w:rPr>
    </w:lvl>
    <w:lvl w:ilvl="1" w:tplc="E8861232">
      <w:start w:val="1"/>
      <w:numFmt w:val="lowerLetter"/>
      <w:lvlText w:val="(%2)"/>
      <w:lvlJc w:val="left"/>
      <w:pPr>
        <w:ind w:left="1440" w:hanging="360"/>
      </w:pPr>
      <w:rPr>
        <w:rFonts w:ascii="Times New Roman" w:eastAsia="Times New Roman" w:hAnsi="Times New Roman" w:cs="Times New Roman"/>
      </w:rPr>
    </w:lvl>
    <w:lvl w:ilvl="2" w:tplc="D28833B2">
      <w:start w:val="1"/>
      <w:numFmt w:val="upperLetter"/>
      <w:lvlText w:val="(%3)"/>
      <w:lvlJc w:val="right"/>
      <w:pPr>
        <w:ind w:left="2160" w:hanging="180"/>
      </w:pPr>
      <w:rPr>
        <w:rFonts w:asciiTheme="minorHAnsi" w:eastAsiaTheme="minorHAnsi" w:hAnsiTheme="minorHAnsi" w:cstheme="minorHAnsi"/>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9427FF3"/>
    <w:multiLevelType w:val="hybridMultilevel"/>
    <w:tmpl w:val="AB0C67A6"/>
    <w:lvl w:ilvl="0" w:tplc="D28833B2">
      <w:start w:val="1"/>
      <w:numFmt w:val="upperLetter"/>
      <w:lvlText w:val="(%1)"/>
      <w:lvlJc w:val="right"/>
      <w:pPr>
        <w:ind w:left="2160" w:hanging="180"/>
      </w:pPr>
      <w:rPr>
        <w:rFonts w:asciiTheme="minorHAnsi" w:eastAsiaTheme="minorHAnsi" w:hAnsiTheme="minorHAnsi" w:cstheme="minorHAns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23" w15:restartNumberingAfterBreak="0">
    <w:nsid w:val="2C021679"/>
    <w:multiLevelType w:val="hybridMultilevel"/>
    <w:tmpl w:val="A788A4D4"/>
    <w:lvl w:ilvl="0" w:tplc="84A41F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DCA5430"/>
    <w:multiLevelType w:val="hybridMultilevel"/>
    <w:tmpl w:val="5A120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FC859E3"/>
    <w:multiLevelType w:val="hybridMultilevel"/>
    <w:tmpl w:val="D1CC01BA"/>
    <w:lvl w:ilvl="0" w:tplc="1A14EA00">
      <w:start w:val="1"/>
      <w:numFmt w:val="upperLetter"/>
      <w:lvlText w:val="(%1)"/>
      <w:lvlJc w:val="left"/>
      <w:pPr>
        <w:ind w:left="2700" w:hanging="360"/>
      </w:pPr>
      <w:rPr>
        <w:rFonts w:hint="default"/>
      </w:rPr>
    </w:lvl>
    <w:lvl w:ilvl="1" w:tplc="A42EF016">
      <w:start w:val="1"/>
      <w:numFmt w:val="lowerRoman"/>
      <w:lvlText w:val="%2.)"/>
      <w:lvlJc w:val="left"/>
      <w:pPr>
        <w:ind w:left="3780" w:hanging="720"/>
      </w:pPr>
      <w:rPr>
        <w:rFonts w:hint="default"/>
      </w:r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6" w15:restartNumberingAfterBreak="0">
    <w:nsid w:val="306C6CB1"/>
    <w:multiLevelType w:val="hybridMultilevel"/>
    <w:tmpl w:val="01520F32"/>
    <w:lvl w:ilvl="0" w:tplc="375C4C60">
      <w:start w:val="1"/>
      <w:numFmt w:val="decimal"/>
      <w:lvlText w:val="%1."/>
      <w:lvlJc w:val="left"/>
      <w:pPr>
        <w:ind w:left="720" w:hanging="360"/>
      </w:pPr>
    </w:lvl>
    <w:lvl w:ilvl="1" w:tplc="52FAD69E">
      <w:start w:val="1"/>
      <w:numFmt w:val="lowerLetter"/>
      <w:lvlText w:val="%2."/>
      <w:lvlJc w:val="left"/>
      <w:pPr>
        <w:ind w:left="1440" w:hanging="360"/>
      </w:pPr>
    </w:lvl>
    <w:lvl w:ilvl="2" w:tplc="1A5E0A2E">
      <w:start w:val="1"/>
      <w:numFmt w:val="lowerRoman"/>
      <w:lvlText w:val="%3."/>
      <w:lvlJc w:val="right"/>
      <w:pPr>
        <w:ind w:left="2160" w:hanging="180"/>
      </w:pPr>
    </w:lvl>
    <w:lvl w:ilvl="3" w:tplc="CD98FF64">
      <w:start w:val="1"/>
      <w:numFmt w:val="decimal"/>
      <w:lvlText w:val="%4."/>
      <w:lvlJc w:val="left"/>
      <w:pPr>
        <w:ind w:left="2880" w:hanging="360"/>
      </w:pPr>
    </w:lvl>
    <w:lvl w:ilvl="4" w:tplc="32BE3354">
      <w:start w:val="1"/>
      <w:numFmt w:val="lowerLetter"/>
      <w:lvlText w:val="%5."/>
      <w:lvlJc w:val="left"/>
      <w:pPr>
        <w:ind w:left="3600" w:hanging="360"/>
      </w:pPr>
    </w:lvl>
    <w:lvl w:ilvl="5" w:tplc="AD6A5192">
      <w:start w:val="1"/>
      <w:numFmt w:val="lowerRoman"/>
      <w:lvlText w:val="%6."/>
      <w:lvlJc w:val="right"/>
      <w:pPr>
        <w:ind w:left="4320" w:hanging="180"/>
      </w:pPr>
    </w:lvl>
    <w:lvl w:ilvl="6" w:tplc="A9A6D136">
      <w:start w:val="1"/>
      <w:numFmt w:val="decimal"/>
      <w:lvlText w:val="%7."/>
      <w:lvlJc w:val="left"/>
      <w:pPr>
        <w:ind w:left="5040" w:hanging="360"/>
      </w:pPr>
    </w:lvl>
    <w:lvl w:ilvl="7" w:tplc="B1F0B986">
      <w:start w:val="1"/>
      <w:numFmt w:val="lowerLetter"/>
      <w:lvlText w:val="%8."/>
      <w:lvlJc w:val="left"/>
      <w:pPr>
        <w:ind w:left="5760" w:hanging="360"/>
      </w:pPr>
    </w:lvl>
    <w:lvl w:ilvl="8" w:tplc="FC923106">
      <w:start w:val="1"/>
      <w:numFmt w:val="lowerRoman"/>
      <w:lvlText w:val="%9."/>
      <w:lvlJc w:val="right"/>
      <w:pPr>
        <w:ind w:left="6480" w:hanging="180"/>
      </w:pPr>
    </w:lvl>
  </w:abstractNum>
  <w:abstractNum w:abstractNumId="27" w15:restartNumberingAfterBreak="0">
    <w:nsid w:val="31F41726"/>
    <w:multiLevelType w:val="hybridMultilevel"/>
    <w:tmpl w:val="66E6EC0A"/>
    <w:lvl w:ilvl="0" w:tplc="1A14EA00">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85547C7A">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32354C12"/>
    <w:multiLevelType w:val="hybridMultilevel"/>
    <w:tmpl w:val="660C59E8"/>
    <w:lvl w:ilvl="0" w:tplc="85547C7A">
      <w:start w:val="1"/>
      <w:numFmt w:val="lowerRoman"/>
      <w:lvlText w:val="(%1)"/>
      <w:lvlJc w:val="left"/>
      <w:pPr>
        <w:ind w:left="1440" w:hanging="360"/>
      </w:pPr>
      <w:rPr>
        <w:rFonts w:hint="default"/>
      </w:rPr>
    </w:lvl>
    <w:lvl w:ilvl="1" w:tplc="7592DEDA">
      <w:start w:val="1"/>
      <w:numFmt w:val="lowerRoman"/>
      <w:lvlText w:val="(%2)"/>
      <w:lvlJc w:val="left"/>
      <w:pPr>
        <w:ind w:left="2160" w:hanging="360"/>
      </w:pPr>
      <w:rPr>
        <w:rFonts w:asciiTheme="minorHAnsi" w:eastAsiaTheme="minorHAnsi" w:hAnsiTheme="minorHAnsi" w:cstheme="minorBidi"/>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33642EA7"/>
    <w:multiLevelType w:val="hybridMultilevel"/>
    <w:tmpl w:val="4A9A788E"/>
    <w:lvl w:ilvl="0" w:tplc="1A14EA00">
      <w:start w:val="1"/>
      <w:numFmt w:val="upperLetter"/>
      <w:lvlText w:val="(%1)"/>
      <w:lvlJc w:val="left"/>
      <w:pPr>
        <w:ind w:left="2700" w:hanging="360"/>
      </w:pPr>
      <w:rPr>
        <w:rFonts w:hint="default"/>
      </w:rPr>
    </w:lvl>
    <w:lvl w:ilvl="1" w:tplc="612C30E0">
      <w:start w:val="1"/>
      <w:numFmt w:val="upperLetter"/>
      <w:lvlText w:val="(%2)"/>
      <w:lvlJc w:val="left"/>
      <w:pPr>
        <w:ind w:left="3420" w:hanging="360"/>
      </w:pPr>
      <w:rPr>
        <w:rFonts w:asciiTheme="minorHAnsi" w:eastAsiaTheme="minorHAnsi" w:hAnsiTheme="minorHAnsi" w:cstheme="minorHAnsi"/>
        <w:color w:val="auto"/>
      </w:rPr>
    </w:lvl>
    <w:lvl w:ilvl="2" w:tplc="0409001B">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0" w15:restartNumberingAfterBreak="0">
    <w:nsid w:val="34ED176B"/>
    <w:multiLevelType w:val="hybridMultilevel"/>
    <w:tmpl w:val="155CE51C"/>
    <w:lvl w:ilvl="0" w:tplc="9F38B5D0">
      <w:start w:val="1"/>
      <w:numFmt w:val="decimal"/>
      <w:lvlText w:val="(%1)"/>
      <w:lvlJc w:val="left"/>
      <w:pPr>
        <w:ind w:left="1440" w:hanging="360"/>
      </w:pPr>
      <w:rPr>
        <w:rFonts w:asciiTheme="minorHAnsi" w:eastAsia="Times New Roman"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58021C2"/>
    <w:multiLevelType w:val="hybridMultilevel"/>
    <w:tmpl w:val="7A208E78"/>
    <w:lvl w:ilvl="0" w:tplc="5AF6FBD0">
      <w:start w:val="1"/>
      <w:numFmt w:val="decimal"/>
      <w:lvlText w:val="(%1)"/>
      <w:lvlJc w:val="left"/>
      <w:pPr>
        <w:ind w:left="144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64124C4"/>
    <w:multiLevelType w:val="hybridMultilevel"/>
    <w:tmpl w:val="A036AE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DED7F09"/>
    <w:multiLevelType w:val="hybridMultilevel"/>
    <w:tmpl w:val="1A3E0D92"/>
    <w:lvl w:ilvl="0" w:tplc="F29A8942">
      <w:start w:val="1"/>
      <w:numFmt w:val="decimal"/>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3F130775"/>
    <w:multiLevelType w:val="hybridMultilevel"/>
    <w:tmpl w:val="8A789964"/>
    <w:lvl w:ilvl="0" w:tplc="C686A6EE">
      <w:start w:val="2"/>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3D45807"/>
    <w:multiLevelType w:val="hybridMultilevel"/>
    <w:tmpl w:val="DFC8B0D4"/>
    <w:lvl w:ilvl="0" w:tplc="BB6E22AC">
      <w:start w:val="1"/>
      <w:numFmt w:val="lowerLetter"/>
      <w:lvlText w:val="(%1)"/>
      <w:lvlJc w:val="left"/>
      <w:pPr>
        <w:tabs>
          <w:tab w:val="num" w:pos="1980"/>
        </w:tabs>
        <w:ind w:left="1980" w:hanging="360"/>
      </w:pPr>
      <w:rPr>
        <w:rFonts w:hint="default"/>
      </w:rPr>
    </w:lvl>
    <w:lvl w:ilvl="1" w:tplc="FD4E2222">
      <w:start w:val="1"/>
      <w:numFmt w:val="upperLetter"/>
      <w:lvlText w:val="%2."/>
      <w:lvlJc w:val="left"/>
      <w:pPr>
        <w:tabs>
          <w:tab w:val="num" w:pos="2700"/>
        </w:tabs>
        <w:ind w:left="2700" w:hanging="360"/>
      </w:pPr>
      <w:rPr>
        <w:rFonts w:hint="default"/>
      </w:rPr>
    </w:lvl>
    <w:lvl w:ilvl="2" w:tplc="F1B40E54">
      <w:start w:val="9"/>
      <w:numFmt w:val="decimal"/>
      <w:lvlText w:val="%3."/>
      <w:lvlJc w:val="left"/>
      <w:pPr>
        <w:tabs>
          <w:tab w:val="num" w:pos="3600"/>
        </w:tabs>
        <w:ind w:left="3600" w:hanging="360"/>
      </w:pPr>
      <w:rPr>
        <w:rFonts w:hint="default"/>
      </w:rPr>
    </w:lvl>
    <w:lvl w:ilvl="3" w:tplc="C2EA39B2">
      <w:start w:val="10"/>
      <w:numFmt w:val="decimal"/>
      <w:lvlText w:val="%4"/>
      <w:lvlJc w:val="left"/>
      <w:pPr>
        <w:tabs>
          <w:tab w:val="num" w:pos="4140"/>
        </w:tabs>
        <w:ind w:left="4140" w:hanging="360"/>
      </w:pPr>
      <w:rPr>
        <w:rFonts w:hint="default"/>
      </w:rPr>
    </w:lvl>
    <w:lvl w:ilvl="4" w:tplc="5FE40456">
      <w:start w:val="13"/>
      <w:numFmt w:val="upperRoman"/>
      <w:lvlText w:val="%5."/>
      <w:lvlJc w:val="left"/>
      <w:pPr>
        <w:ind w:left="720" w:hanging="720"/>
      </w:pPr>
      <w:rPr>
        <w:rFonts w:hint="default"/>
        <w:u w:val="none"/>
      </w:r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36" w15:restartNumberingAfterBreak="0">
    <w:nsid w:val="457D1C2E"/>
    <w:multiLevelType w:val="hybridMultilevel"/>
    <w:tmpl w:val="F83A58B8"/>
    <w:lvl w:ilvl="0" w:tplc="7CB80A50">
      <w:start w:val="1"/>
      <w:numFmt w:val="upperLetter"/>
      <w:lvlText w:val="(%1)"/>
      <w:lvlJc w:val="left"/>
      <w:pPr>
        <w:ind w:left="2880" w:hanging="360"/>
      </w:pPr>
      <w:rPr>
        <w:rFonts w:asciiTheme="minorHAnsi" w:eastAsiaTheme="minorHAnsi" w:hAnsiTheme="minorHAnsi" w:cstheme="minorBidi"/>
      </w:rPr>
    </w:lvl>
    <w:lvl w:ilvl="1" w:tplc="A262FD18">
      <w:start w:val="1"/>
      <w:numFmt w:val="upperLetter"/>
      <w:lvlText w:val="(%2)"/>
      <w:lvlJc w:val="left"/>
      <w:pPr>
        <w:ind w:left="3600" w:hanging="360"/>
      </w:pPr>
      <w:rPr>
        <w:rFonts w:hint="default"/>
        <w:strike w:val="0"/>
      </w:rPr>
    </w:lvl>
    <w:lvl w:ilvl="2" w:tplc="D3783D98">
      <w:start w:val="1"/>
      <w:numFmt w:val="lowerRoman"/>
      <w:lvlText w:val="(%3)"/>
      <w:lvlJc w:val="left"/>
      <w:pPr>
        <w:ind w:left="4860" w:hanging="720"/>
      </w:pPr>
      <w:rPr>
        <w:rFonts w:hint="default"/>
      </w:rPr>
    </w:lvl>
    <w:lvl w:ilvl="3" w:tplc="EE7CCF80">
      <w:start w:val="1"/>
      <w:numFmt w:val="decimal"/>
      <w:lvlText w:val="(%4)"/>
      <w:lvlJc w:val="left"/>
      <w:pPr>
        <w:ind w:left="5040" w:hanging="360"/>
      </w:pPr>
      <w:rPr>
        <w:rFonts w:ascii="Calibri" w:eastAsia="Calibri" w:hAnsi="Calibri" w:cs="Calibri" w:hint="default"/>
      </w:r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7" w15:restartNumberingAfterBreak="0">
    <w:nsid w:val="47624D41"/>
    <w:multiLevelType w:val="hybridMultilevel"/>
    <w:tmpl w:val="FBAA5648"/>
    <w:lvl w:ilvl="0" w:tplc="54860CB8">
      <w:start w:val="1"/>
      <w:numFmt w:val="decimal"/>
      <w:lvlText w:val="(%1)"/>
      <w:lvlJc w:val="left"/>
      <w:pPr>
        <w:ind w:left="1440" w:hanging="360"/>
      </w:pPr>
      <w:rPr>
        <w:rFonts w:asciiTheme="minorHAnsi" w:eastAsia="Times New Roman" w:hAnsiTheme="minorHAnsi" w:cstheme="minorHAnsi" w:hint="default"/>
      </w:rPr>
    </w:lvl>
    <w:lvl w:ilvl="1" w:tplc="5EA0B496">
      <w:start w:val="1"/>
      <w:numFmt w:val="decimal"/>
      <w:lvlText w:val="(%2)"/>
      <w:lvlJc w:val="left"/>
      <w:pPr>
        <w:ind w:left="1440" w:hanging="360"/>
      </w:pPr>
    </w:lvl>
    <w:lvl w:ilvl="2" w:tplc="0409001B">
      <w:start w:val="1"/>
      <w:numFmt w:val="lowerRoman"/>
      <w:lvlText w:val="%3."/>
      <w:lvlJc w:val="right"/>
      <w:pPr>
        <w:ind w:left="2160" w:hanging="180"/>
      </w:pPr>
    </w:lvl>
    <w:lvl w:ilvl="3" w:tplc="908CE670">
      <w:start w:val="1"/>
      <w:numFmt w:val="decimal"/>
      <w:lvlText w:val="(%4)"/>
      <w:lvlJc w:val="left"/>
      <w:pPr>
        <w:ind w:left="2880" w:hanging="360"/>
      </w:pPr>
      <w:rPr>
        <w:rFonts w:ascii="Calibri" w:eastAsia="Calibri" w:hAnsi="Calibri" w:cs="Calibri"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9784F77"/>
    <w:multiLevelType w:val="hybridMultilevel"/>
    <w:tmpl w:val="BE486572"/>
    <w:lvl w:ilvl="0" w:tplc="3B5EF862">
      <w:start w:val="1"/>
      <w:numFmt w:val="decimal"/>
      <w:lvlText w:val="%1."/>
      <w:lvlJc w:val="left"/>
      <w:pPr>
        <w:ind w:left="720" w:hanging="360"/>
      </w:pPr>
    </w:lvl>
    <w:lvl w:ilvl="1" w:tplc="8C06619A">
      <w:start w:val="1"/>
      <w:numFmt w:val="lowerLetter"/>
      <w:lvlText w:val="%2."/>
      <w:lvlJc w:val="left"/>
      <w:pPr>
        <w:ind w:left="1440" w:hanging="360"/>
      </w:pPr>
    </w:lvl>
    <w:lvl w:ilvl="2" w:tplc="C36E04B2">
      <w:start w:val="1"/>
      <w:numFmt w:val="lowerRoman"/>
      <w:lvlText w:val="%3."/>
      <w:lvlJc w:val="right"/>
      <w:pPr>
        <w:ind w:left="2160" w:hanging="180"/>
      </w:pPr>
    </w:lvl>
    <w:lvl w:ilvl="3" w:tplc="8F727520">
      <w:start w:val="1"/>
      <w:numFmt w:val="decimal"/>
      <w:lvlText w:val="%4."/>
      <w:lvlJc w:val="left"/>
      <w:pPr>
        <w:ind w:left="2880" w:hanging="360"/>
      </w:pPr>
    </w:lvl>
    <w:lvl w:ilvl="4" w:tplc="DBF83AFA">
      <w:start w:val="1"/>
      <w:numFmt w:val="lowerLetter"/>
      <w:lvlText w:val="%5."/>
      <w:lvlJc w:val="left"/>
      <w:pPr>
        <w:ind w:left="3600" w:hanging="360"/>
      </w:pPr>
    </w:lvl>
    <w:lvl w:ilvl="5" w:tplc="145A165E">
      <w:start w:val="1"/>
      <w:numFmt w:val="lowerRoman"/>
      <w:lvlText w:val="%6."/>
      <w:lvlJc w:val="right"/>
      <w:pPr>
        <w:ind w:left="4320" w:hanging="180"/>
      </w:pPr>
    </w:lvl>
    <w:lvl w:ilvl="6" w:tplc="55484094">
      <w:start w:val="1"/>
      <w:numFmt w:val="decimal"/>
      <w:lvlText w:val="%7."/>
      <w:lvlJc w:val="left"/>
      <w:pPr>
        <w:ind w:left="5040" w:hanging="360"/>
      </w:pPr>
    </w:lvl>
    <w:lvl w:ilvl="7" w:tplc="F942EAFA">
      <w:start w:val="1"/>
      <w:numFmt w:val="lowerLetter"/>
      <w:lvlText w:val="%8."/>
      <w:lvlJc w:val="left"/>
      <w:pPr>
        <w:ind w:left="5760" w:hanging="360"/>
      </w:pPr>
    </w:lvl>
    <w:lvl w:ilvl="8" w:tplc="41F6DA7C">
      <w:start w:val="1"/>
      <w:numFmt w:val="lowerRoman"/>
      <w:lvlText w:val="%9."/>
      <w:lvlJc w:val="right"/>
      <w:pPr>
        <w:ind w:left="6480" w:hanging="180"/>
      </w:pPr>
    </w:lvl>
  </w:abstractNum>
  <w:abstractNum w:abstractNumId="39"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40" w15:restartNumberingAfterBreak="0">
    <w:nsid w:val="4D3F3BF8"/>
    <w:multiLevelType w:val="hybridMultilevel"/>
    <w:tmpl w:val="A1E2DD8C"/>
    <w:lvl w:ilvl="0" w:tplc="D28833B2">
      <w:start w:val="1"/>
      <w:numFmt w:val="upperLetter"/>
      <w:lvlText w:val="(%1)"/>
      <w:lvlJc w:val="right"/>
      <w:pPr>
        <w:ind w:left="2160" w:hanging="180"/>
      </w:pPr>
      <w:rPr>
        <w:rFonts w:asciiTheme="minorHAnsi" w:eastAsiaTheme="minorHAnsi" w:hAnsiTheme="minorHAnsi"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D527A50"/>
    <w:multiLevelType w:val="hybridMultilevel"/>
    <w:tmpl w:val="3BE079B4"/>
    <w:lvl w:ilvl="0" w:tplc="1A14EA00">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4D9D480F"/>
    <w:multiLevelType w:val="hybridMultilevel"/>
    <w:tmpl w:val="75BAC23C"/>
    <w:lvl w:ilvl="0" w:tplc="0D84FEEE">
      <w:start w:val="1"/>
      <w:numFmt w:val="decimal"/>
      <w:lvlText w:val="%1."/>
      <w:lvlJc w:val="left"/>
      <w:pPr>
        <w:ind w:left="720" w:hanging="360"/>
      </w:pPr>
    </w:lvl>
    <w:lvl w:ilvl="1" w:tplc="8978252E">
      <w:numFmt w:val="none"/>
      <w:lvlText w:val=""/>
      <w:lvlJc w:val="left"/>
      <w:pPr>
        <w:tabs>
          <w:tab w:val="num" w:pos="360"/>
        </w:tabs>
      </w:pPr>
    </w:lvl>
    <w:lvl w:ilvl="2" w:tplc="D5F822D0">
      <w:start w:val="1"/>
      <w:numFmt w:val="lowerRoman"/>
      <w:lvlText w:val="%3."/>
      <w:lvlJc w:val="right"/>
      <w:pPr>
        <w:ind w:left="2160" w:hanging="180"/>
      </w:pPr>
    </w:lvl>
    <w:lvl w:ilvl="3" w:tplc="0046DA84">
      <w:start w:val="1"/>
      <w:numFmt w:val="decimal"/>
      <w:lvlText w:val="%4."/>
      <w:lvlJc w:val="left"/>
      <w:pPr>
        <w:ind w:left="2880" w:hanging="360"/>
      </w:pPr>
    </w:lvl>
    <w:lvl w:ilvl="4" w:tplc="93640F4E">
      <w:start w:val="1"/>
      <w:numFmt w:val="lowerLetter"/>
      <w:lvlText w:val="%5."/>
      <w:lvlJc w:val="left"/>
      <w:pPr>
        <w:ind w:left="3600" w:hanging="360"/>
      </w:pPr>
    </w:lvl>
    <w:lvl w:ilvl="5" w:tplc="A52AEC7A">
      <w:start w:val="1"/>
      <w:numFmt w:val="lowerRoman"/>
      <w:lvlText w:val="%6."/>
      <w:lvlJc w:val="right"/>
      <w:pPr>
        <w:ind w:left="4320" w:hanging="180"/>
      </w:pPr>
    </w:lvl>
    <w:lvl w:ilvl="6" w:tplc="CD90B804">
      <w:start w:val="1"/>
      <w:numFmt w:val="decimal"/>
      <w:lvlText w:val="%7."/>
      <w:lvlJc w:val="left"/>
      <w:pPr>
        <w:ind w:left="5040" w:hanging="360"/>
      </w:pPr>
    </w:lvl>
    <w:lvl w:ilvl="7" w:tplc="1840B332">
      <w:start w:val="1"/>
      <w:numFmt w:val="lowerLetter"/>
      <w:lvlText w:val="%8."/>
      <w:lvlJc w:val="left"/>
      <w:pPr>
        <w:ind w:left="5760" w:hanging="360"/>
      </w:pPr>
    </w:lvl>
    <w:lvl w:ilvl="8" w:tplc="F2D09648">
      <w:start w:val="1"/>
      <w:numFmt w:val="lowerRoman"/>
      <w:lvlText w:val="%9."/>
      <w:lvlJc w:val="right"/>
      <w:pPr>
        <w:ind w:left="6480" w:hanging="180"/>
      </w:pPr>
    </w:lvl>
  </w:abstractNum>
  <w:abstractNum w:abstractNumId="43" w15:restartNumberingAfterBreak="0">
    <w:nsid w:val="4FE009A5"/>
    <w:multiLevelType w:val="hybridMultilevel"/>
    <w:tmpl w:val="B4B0789E"/>
    <w:lvl w:ilvl="0" w:tplc="E7AEC468">
      <w:start w:val="1"/>
      <w:numFmt w:val="decimal"/>
      <w:lvlText w:val="(%1)"/>
      <w:lvlJc w:val="left"/>
      <w:pPr>
        <w:tabs>
          <w:tab w:val="num" w:pos="1800"/>
        </w:tabs>
        <w:ind w:left="1800" w:hanging="360"/>
      </w:pPr>
      <w:rPr>
        <w:rFonts w:hint="default"/>
      </w:rPr>
    </w:lvl>
    <w:lvl w:ilvl="1" w:tplc="1A14EA00">
      <w:start w:val="1"/>
      <w:numFmt w:val="upperLetter"/>
      <w:lvlText w:val="(%2)"/>
      <w:lvlJc w:val="left"/>
      <w:pPr>
        <w:tabs>
          <w:tab w:val="num" w:pos="2700"/>
        </w:tabs>
        <w:ind w:left="2700" w:hanging="360"/>
      </w:pPr>
      <w:rPr>
        <w:rFonts w:hint="default"/>
      </w:rPr>
    </w:lvl>
    <w:lvl w:ilvl="2" w:tplc="0409001B">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4" w15:restartNumberingAfterBreak="0">
    <w:nsid w:val="4FF82E92"/>
    <w:multiLevelType w:val="hybridMultilevel"/>
    <w:tmpl w:val="1DDE3E6A"/>
    <w:lvl w:ilvl="0" w:tplc="5EA0B496">
      <w:start w:val="1"/>
      <w:numFmt w:val="decimal"/>
      <w:lvlText w:val="(%1)"/>
      <w:lvlJc w:val="left"/>
      <w:pPr>
        <w:ind w:left="2880" w:hanging="360"/>
      </w:pPr>
    </w:lvl>
    <w:lvl w:ilvl="1" w:tplc="A262FD18">
      <w:start w:val="1"/>
      <w:numFmt w:val="upperLetter"/>
      <w:lvlText w:val="(%2)"/>
      <w:lvlJc w:val="left"/>
      <w:pPr>
        <w:ind w:left="3600" w:hanging="360"/>
      </w:pPr>
      <w:rPr>
        <w:rFonts w:hint="default"/>
        <w:strike w:val="0"/>
      </w:rPr>
    </w:lvl>
    <w:lvl w:ilvl="2" w:tplc="D3783D98">
      <w:start w:val="1"/>
      <w:numFmt w:val="lowerRoman"/>
      <w:lvlText w:val="(%3)"/>
      <w:lvlJc w:val="left"/>
      <w:pPr>
        <w:ind w:left="4860" w:hanging="720"/>
      </w:pPr>
      <w:rPr>
        <w:rFonts w:hint="default"/>
      </w:rPr>
    </w:lvl>
    <w:lvl w:ilvl="3" w:tplc="612EB58E">
      <w:start w:val="1"/>
      <w:numFmt w:val="upperLetter"/>
      <w:lvlText w:val="%4."/>
      <w:lvlJc w:val="left"/>
      <w:pPr>
        <w:ind w:left="5040" w:hanging="360"/>
      </w:pPr>
      <w:rPr>
        <w:rFonts w:hint="default"/>
      </w:rPr>
    </w:lvl>
    <w:lvl w:ilvl="4" w:tplc="C0EA86D6">
      <w:start w:val="1"/>
      <w:numFmt w:val="decimal"/>
      <w:lvlText w:val="(%5)"/>
      <w:lvlJc w:val="left"/>
      <w:pPr>
        <w:ind w:left="5760" w:hanging="360"/>
      </w:pPr>
      <w:rPr>
        <w:rFonts w:ascii="Calibri" w:eastAsia="Calibri" w:hAnsi="Calibri" w:cs="Calibri" w:hint="default"/>
      </w:r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5" w15:restartNumberingAfterBreak="0">
    <w:nsid w:val="523F72FA"/>
    <w:multiLevelType w:val="hybridMultilevel"/>
    <w:tmpl w:val="79EE46D4"/>
    <w:lvl w:ilvl="0" w:tplc="A262FD18">
      <w:start w:val="1"/>
      <w:numFmt w:val="upperLetter"/>
      <w:lvlText w:val="(%1)"/>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4F801C8"/>
    <w:multiLevelType w:val="hybridMultilevel"/>
    <w:tmpl w:val="85C68268"/>
    <w:lvl w:ilvl="0" w:tplc="F866280A">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551E3275"/>
    <w:multiLevelType w:val="hybridMultilevel"/>
    <w:tmpl w:val="64FEECBC"/>
    <w:lvl w:ilvl="0" w:tplc="9D28940A">
      <w:start w:val="1"/>
      <w:numFmt w:val="decimal"/>
      <w:lvlText w:val="(%1)"/>
      <w:lvlJc w:val="left"/>
      <w:pPr>
        <w:tabs>
          <w:tab w:val="num" w:pos="2520"/>
        </w:tabs>
        <w:ind w:left="2520" w:hanging="360"/>
      </w:pPr>
      <w:rPr>
        <w:rFonts w:hint="default"/>
      </w:rPr>
    </w:lvl>
    <w:lvl w:ilvl="1" w:tplc="A262FD18">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56B34656"/>
    <w:multiLevelType w:val="hybridMultilevel"/>
    <w:tmpl w:val="225688AE"/>
    <w:lvl w:ilvl="0" w:tplc="5CEA04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B006ACB"/>
    <w:multiLevelType w:val="hybridMultilevel"/>
    <w:tmpl w:val="BF56BD08"/>
    <w:lvl w:ilvl="0" w:tplc="1A14EA00">
      <w:start w:val="1"/>
      <w:numFmt w:val="upperLetter"/>
      <w:lvlText w:val="(%1)"/>
      <w:lvlJc w:val="left"/>
      <w:pPr>
        <w:ind w:left="2700" w:hanging="360"/>
      </w:pPr>
      <w:rPr>
        <w:rFonts w:hint="default"/>
      </w:rPr>
    </w:lvl>
    <w:lvl w:ilvl="1" w:tplc="6836407C">
      <w:start w:val="1"/>
      <w:numFmt w:val="lowerRoman"/>
      <w:lvlText w:val="(%2)"/>
      <w:lvlJc w:val="left"/>
      <w:pPr>
        <w:ind w:left="3780" w:hanging="720"/>
      </w:pPr>
      <w:rPr>
        <w:rFonts w:asciiTheme="minorHAnsi" w:eastAsia="Times New Roman" w:hAnsiTheme="minorHAnsi" w:cstheme="minorHAnsi" w:hint="default"/>
      </w:r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50" w15:restartNumberingAfterBreak="0">
    <w:nsid w:val="5B505266"/>
    <w:multiLevelType w:val="hybridMultilevel"/>
    <w:tmpl w:val="3AAAE91E"/>
    <w:lvl w:ilvl="0" w:tplc="062ACAB6">
      <w:start w:val="1"/>
      <w:numFmt w:val="decimal"/>
      <w:lvlText w:val="(%1)"/>
      <w:lvlJc w:val="left"/>
      <w:pPr>
        <w:tabs>
          <w:tab w:val="num" w:pos="3240"/>
        </w:tabs>
        <w:ind w:left="3240" w:hanging="360"/>
      </w:pPr>
      <w:rPr>
        <w:rFonts w:hint="default"/>
      </w:rPr>
    </w:lvl>
    <w:lvl w:ilvl="1" w:tplc="B78CEF9E">
      <w:start w:val="1"/>
      <w:numFmt w:val="lowerLetter"/>
      <w:lvlText w:val="(%2)"/>
      <w:lvlJc w:val="left"/>
      <w:pPr>
        <w:ind w:left="1440" w:hanging="360"/>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5C557EE0"/>
    <w:multiLevelType w:val="hybridMultilevel"/>
    <w:tmpl w:val="16D43D76"/>
    <w:lvl w:ilvl="0" w:tplc="4956CFD8">
      <w:start w:val="1"/>
      <w:numFmt w:val="decimal"/>
      <w:lvlText w:val="(%1)"/>
      <w:lvlJc w:val="left"/>
      <w:pPr>
        <w:ind w:left="1260" w:hanging="360"/>
      </w:pPr>
      <w:rPr>
        <w:rFonts w:asciiTheme="minorHAnsi" w:eastAsia="Times New Roman" w:hAnsiTheme="minorHAnsi" w:cstheme="minorHAnsi"/>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2" w15:restartNumberingAfterBreak="0">
    <w:nsid w:val="5F6B550C"/>
    <w:multiLevelType w:val="hybridMultilevel"/>
    <w:tmpl w:val="3648DD6C"/>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1E26AFF"/>
    <w:multiLevelType w:val="hybridMultilevel"/>
    <w:tmpl w:val="097E67B0"/>
    <w:lvl w:ilvl="0" w:tplc="5EA0B496">
      <w:start w:val="1"/>
      <w:numFmt w:val="decimal"/>
      <w:lvlText w:val="(%1)"/>
      <w:lvlJc w:val="left"/>
      <w:pPr>
        <w:ind w:left="720" w:hanging="360"/>
      </w:pPr>
    </w:lvl>
    <w:lvl w:ilvl="1" w:tplc="5AF6FBD0">
      <w:start w:val="1"/>
      <w:numFmt w:val="decimal"/>
      <w:lvlText w:val="(%2)"/>
      <w:lvlJc w:val="left"/>
      <w:pPr>
        <w:ind w:left="1440" w:hanging="360"/>
      </w:pPr>
    </w:lvl>
    <w:lvl w:ilvl="2" w:tplc="EEACE3B4">
      <w:start w:val="1"/>
      <w:numFmt w:val="lowerRoman"/>
      <w:lvlText w:val="%3."/>
      <w:lvlJc w:val="right"/>
      <w:pPr>
        <w:ind w:left="2160" w:hanging="180"/>
      </w:pPr>
    </w:lvl>
    <w:lvl w:ilvl="3" w:tplc="2FFAD98E">
      <w:start w:val="1"/>
      <w:numFmt w:val="decimal"/>
      <w:lvlText w:val="%4."/>
      <w:lvlJc w:val="left"/>
      <w:pPr>
        <w:ind w:left="2880" w:hanging="360"/>
      </w:pPr>
    </w:lvl>
    <w:lvl w:ilvl="4" w:tplc="9D2AF958">
      <w:start w:val="1"/>
      <w:numFmt w:val="lowerLetter"/>
      <w:lvlText w:val="%5."/>
      <w:lvlJc w:val="left"/>
      <w:pPr>
        <w:ind w:left="3600" w:hanging="360"/>
      </w:pPr>
    </w:lvl>
    <w:lvl w:ilvl="5" w:tplc="40FA2CAA">
      <w:start w:val="1"/>
      <w:numFmt w:val="lowerRoman"/>
      <w:lvlText w:val="%6."/>
      <w:lvlJc w:val="right"/>
      <w:pPr>
        <w:ind w:left="4320" w:hanging="180"/>
      </w:pPr>
    </w:lvl>
    <w:lvl w:ilvl="6" w:tplc="F28EBE1E">
      <w:start w:val="1"/>
      <w:numFmt w:val="decimal"/>
      <w:lvlText w:val="%7."/>
      <w:lvlJc w:val="left"/>
      <w:pPr>
        <w:ind w:left="5040" w:hanging="360"/>
      </w:pPr>
    </w:lvl>
    <w:lvl w:ilvl="7" w:tplc="1BCE3098">
      <w:start w:val="1"/>
      <w:numFmt w:val="lowerLetter"/>
      <w:lvlText w:val="%8."/>
      <w:lvlJc w:val="left"/>
      <w:pPr>
        <w:ind w:left="5760" w:hanging="360"/>
      </w:pPr>
    </w:lvl>
    <w:lvl w:ilvl="8" w:tplc="AD0648CE">
      <w:start w:val="1"/>
      <w:numFmt w:val="lowerRoman"/>
      <w:lvlText w:val="%9."/>
      <w:lvlJc w:val="right"/>
      <w:pPr>
        <w:ind w:left="6480" w:hanging="180"/>
      </w:pPr>
    </w:lvl>
  </w:abstractNum>
  <w:abstractNum w:abstractNumId="54" w15:restartNumberingAfterBreak="0">
    <w:nsid w:val="623B5022"/>
    <w:multiLevelType w:val="hybridMultilevel"/>
    <w:tmpl w:val="A940A452"/>
    <w:lvl w:ilvl="0" w:tplc="7272FBCA">
      <w:start w:val="1"/>
      <w:numFmt w:val="lowerRoman"/>
      <w:lvlText w:val="(%1)"/>
      <w:lvlJc w:val="left"/>
      <w:pPr>
        <w:ind w:left="3240" w:hanging="360"/>
      </w:pPr>
      <w:rPr>
        <w:rFonts w:asciiTheme="minorHAnsi" w:eastAsia="Times New Roman" w:hAnsiTheme="minorHAnsi" w:cstheme="minorHAnsi" w:hint="default"/>
      </w:rPr>
    </w:lvl>
    <w:lvl w:ilvl="1" w:tplc="77F0CC94">
      <w:start w:val="1"/>
      <w:numFmt w:val="lowerRoman"/>
      <w:lvlText w:val="(%2)"/>
      <w:lvlJc w:val="left"/>
      <w:pPr>
        <w:ind w:left="3960" w:hanging="360"/>
      </w:pPr>
      <w:rPr>
        <w:rFonts w:asciiTheme="minorHAnsi" w:eastAsiaTheme="minorHAnsi" w:hAnsiTheme="minorHAnsi" w:cstheme="minorHAnsi"/>
        <w:u w:val="single"/>
      </w:rPr>
    </w:lvl>
    <w:lvl w:ilvl="2" w:tplc="07A829CA">
      <w:start w:val="1"/>
      <w:numFmt w:val="upperLetter"/>
      <w:lvlText w:val="(%3)"/>
      <w:lvlJc w:val="left"/>
      <w:pPr>
        <w:ind w:left="4860" w:hanging="360"/>
      </w:pPr>
      <w:rPr>
        <w:rFonts w:hint="default"/>
      </w:r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5" w15:restartNumberingAfterBreak="0">
    <w:nsid w:val="654A05D0"/>
    <w:multiLevelType w:val="hybridMultilevel"/>
    <w:tmpl w:val="B30A1218"/>
    <w:lvl w:ilvl="0" w:tplc="D69A941A">
      <w:start w:val="1"/>
      <w:numFmt w:val="upperLetter"/>
      <w:lvlText w:val="(%1)"/>
      <w:lvlJc w:val="left"/>
      <w:pPr>
        <w:tabs>
          <w:tab w:val="num" w:pos="1800"/>
        </w:tabs>
        <w:ind w:left="1800" w:hanging="360"/>
      </w:pPr>
      <w:rPr>
        <w:rFonts w:asciiTheme="minorHAnsi" w:eastAsiaTheme="minorHAnsi" w:hAnsiTheme="minorHAnsi" w:cstheme="minorHAnsi"/>
      </w:rPr>
    </w:lvl>
    <w:lvl w:ilvl="1" w:tplc="576C39C0">
      <w:numFmt w:val="decimal"/>
      <w:lvlText w:val=""/>
      <w:lvlJc w:val="left"/>
    </w:lvl>
    <w:lvl w:ilvl="2" w:tplc="F5D229E2">
      <w:numFmt w:val="decimal"/>
      <w:lvlText w:val=""/>
      <w:lvlJc w:val="left"/>
    </w:lvl>
    <w:lvl w:ilvl="3" w:tplc="3452B2C0">
      <w:numFmt w:val="decimal"/>
      <w:lvlText w:val=""/>
      <w:lvlJc w:val="left"/>
    </w:lvl>
    <w:lvl w:ilvl="4" w:tplc="DE062448">
      <w:numFmt w:val="decimal"/>
      <w:lvlText w:val=""/>
      <w:lvlJc w:val="left"/>
    </w:lvl>
    <w:lvl w:ilvl="5" w:tplc="4DF28A66">
      <w:numFmt w:val="decimal"/>
      <w:lvlText w:val=""/>
      <w:lvlJc w:val="left"/>
    </w:lvl>
    <w:lvl w:ilvl="6" w:tplc="07C0D58C">
      <w:numFmt w:val="decimal"/>
      <w:lvlText w:val=""/>
      <w:lvlJc w:val="left"/>
    </w:lvl>
    <w:lvl w:ilvl="7" w:tplc="1DBC2FE2">
      <w:numFmt w:val="decimal"/>
      <w:lvlText w:val=""/>
      <w:lvlJc w:val="left"/>
    </w:lvl>
    <w:lvl w:ilvl="8" w:tplc="63D44C30">
      <w:numFmt w:val="decimal"/>
      <w:lvlText w:val=""/>
      <w:lvlJc w:val="left"/>
    </w:lvl>
  </w:abstractNum>
  <w:abstractNum w:abstractNumId="56" w15:restartNumberingAfterBreak="0">
    <w:nsid w:val="6F874DBA"/>
    <w:multiLevelType w:val="hybridMultilevel"/>
    <w:tmpl w:val="04847ADC"/>
    <w:lvl w:ilvl="0" w:tplc="36D03978">
      <w:start w:val="1"/>
      <w:numFmt w:val="lowerRoman"/>
      <w:lvlText w:val="(%1)"/>
      <w:lvlJc w:val="left"/>
      <w:pPr>
        <w:ind w:left="3240" w:hanging="360"/>
      </w:pPr>
      <w:rPr>
        <w:rFonts w:ascii="Times New Roman" w:eastAsia="Times New Roman" w:hAnsi="Times New Roman" w:cs="Times New Roman" w:hint="default"/>
      </w:rPr>
    </w:lvl>
    <w:lvl w:ilvl="1" w:tplc="A7563042">
      <w:start w:val="1"/>
      <w:numFmt w:val="lowerRoman"/>
      <w:lvlText w:val="(%2)"/>
      <w:lvlJc w:val="left"/>
      <w:pPr>
        <w:ind w:left="3960" w:hanging="360"/>
      </w:pPr>
      <w:rPr>
        <w:rFonts w:asciiTheme="minorHAnsi" w:eastAsia="Times New Roman" w:hAnsiTheme="minorHAnsi" w:cstheme="minorHAnsi" w:hint="default"/>
      </w:r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7" w15:restartNumberingAfterBreak="0">
    <w:nsid w:val="710E717E"/>
    <w:multiLevelType w:val="hybridMultilevel"/>
    <w:tmpl w:val="F0883930"/>
    <w:lvl w:ilvl="0" w:tplc="5EA0B496">
      <w:start w:val="1"/>
      <w:numFmt w:val="decimal"/>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5947AEA"/>
    <w:multiLevelType w:val="hybridMultilevel"/>
    <w:tmpl w:val="1D64D9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59A64D0"/>
    <w:multiLevelType w:val="hybridMultilevel"/>
    <w:tmpl w:val="7DE65D4E"/>
    <w:lvl w:ilvl="0" w:tplc="EDF6AB7A">
      <w:start w:val="1"/>
      <w:numFmt w:val="decimal"/>
      <w:lvlText w:val="%1."/>
      <w:lvlJc w:val="left"/>
      <w:pPr>
        <w:ind w:left="720" w:hanging="360"/>
      </w:pPr>
    </w:lvl>
    <w:lvl w:ilvl="1" w:tplc="06286C4A">
      <w:numFmt w:val="none"/>
      <w:lvlText w:val=""/>
      <w:lvlJc w:val="left"/>
      <w:pPr>
        <w:tabs>
          <w:tab w:val="num" w:pos="360"/>
        </w:tabs>
      </w:pPr>
    </w:lvl>
    <w:lvl w:ilvl="2" w:tplc="E53831B0">
      <w:start w:val="1"/>
      <w:numFmt w:val="lowerRoman"/>
      <w:lvlText w:val="%3."/>
      <w:lvlJc w:val="right"/>
      <w:pPr>
        <w:ind w:left="2160" w:hanging="180"/>
      </w:pPr>
    </w:lvl>
    <w:lvl w:ilvl="3" w:tplc="8D627002">
      <w:start w:val="1"/>
      <w:numFmt w:val="decimal"/>
      <w:lvlText w:val="%4."/>
      <w:lvlJc w:val="left"/>
      <w:pPr>
        <w:ind w:left="2880" w:hanging="360"/>
      </w:pPr>
    </w:lvl>
    <w:lvl w:ilvl="4" w:tplc="770A522C">
      <w:start w:val="1"/>
      <w:numFmt w:val="lowerLetter"/>
      <w:lvlText w:val="%5."/>
      <w:lvlJc w:val="left"/>
      <w:pPr>
        <w:ind w:left="3600" w:hanging="360"/>
      </w:pPr>
    </w:lvl>
    <w:lvl w:ilvl="5" w:tplc="BEE28D62">
      <w:start w:val="1"/>
      <w:numFmt w:val="lowerRoman"/>
      <w:lvlText w:val="%6."/>
      <w:lvlJc w:val="right"/>
      <w:pPr>
        <w:ind w:left="4320" w:hanging="180"/>
      </w:pPr>
    </w:lvl>
    <w:lvl w:ilvl="6" w:tplc="7CFC66EA">
      <w:start w:val="1"/>
      <w:numFmt w:val="decimal"/>
      <w:lvlText w:val="%7."/>
      <w:lvlJc w:val="left"/>
      <w:pPr>
        <w:ind w:left="5040" w:hanging="360"/>
      </w:pPr>
    </w:lvl>
    <w:lvl w:ilvl="7" w:tplc="BDB0B19E">
      <w:start w:val="1"/>
      <w:numFmt w:val="lowerLetter"/>
      <w:lvlText w:val="%8."/>
      <w:lvlJc w:val="left"/>
      <w:pPr>
        <w:ind w:left="5760" w:hanging="360"/>
      </w:pPr>
    </w:lvl>
    <w:lvl w:ilvl="8" w:tplc="72A0FE2E">
      <w:start w:val="1"/>
      <w:numFmt w:val="lowerRoman"/>
      <w:lvlText w:val="%9."/>
      <w:lvlJc w:val="right"/>
      <w:pPr>
        <w:ind w:left="6480" w:hanging="180"/>
      </w:pPr>
    </w:lvl>
  </w:abstractNum>
  <w:abstractNum w:abstractNumId="60" w15:restartNumberingAfterBreak="0">
    <w:nsid w:val="77FE22AE"/>
    <w:multiLevelType w:val="hybridMultilevel"/>
    <w:tmpl w:val="3D4AB950"/>
    <w:lvl w:ilvl="0" w:tplc="E65CEF0C">
      <w:start w:val="1"/>
      <w:numFmt w:val="decimal"/>
      <w:lvlText w:val="%1."/>
      <w:lvlJc w:val="left"/>
      <w:pPr>
        <w:ind w:left="720" w:hanging="360"/>
      </w:pPr>
    </w:lvl>
    <w:lvl w:ilvl="1" w:tplc="555061D0">
      <w:numFmt w:val="none"/>
      <w:lvlText w:val=""/>
      <w:lvlJc w:val="left"/>
      <w:pPr>
        <w:tabs>
          <w:tab w:val="num" w:pos="360"/>
        </w:tabs>
      </w:pPr>
    </w:lvl>
    <w:lvl w:ilvl="2" w:tplc="E7C40A76">
      <w:start w:val="1"/>
      <w:numFmt w:val="lowerRoman"/>
      <w:lvlText w:val="%3."/>
      <w:lvlJc w:val="right"/>
      <w:pPr>
        <w:ind w:left="2160" w:hanging="180"/>
      </w:pPr>
    </w:lvl>
    <w:lvl w:ilvl="3" w:tplc="ACB08624">
      <w:start w:val="1"/>
      <w:numFmt w:val="decimal"/>
      <w:lvlText w:val="%4."/>
      <w:lvlJc w:val="left"/>
      <w:pPr>
        <w:ind w:left="2880" w:hanging="360"/>
      </w:pPr>
    </w:lvl>
    <w:lvl w:ilvl="4" w:tplc="7AB60FFA">
      <w:start w:val="1"/>
      <w:numFmt w:val="lowerLetter"/>
      <w:lvlText w:val="%5."/>
      <w:lvlJc w:val="left"/>
      <w:pPr>
        <w:ind w:left="3600" w:hanging="360"/>
      </w:pPr>
    </w:lvl>
    <w:lvl w:ilvl="5" w:tplc="5F14E780">
      <w:start w:val="1"/>
      <w:numFmt w:val="lowerRoman"/>
      <w:lvlText w:val="%6."/>
      <w:lvlJc w:val="right"/>
      <w:pPr>
        <w:ind w:left="4320" w:hanging="180"/>
      </w:pPr>
    </w:lvl>
    <w:lvl w:ilvl="6" w:tplc="DE0290BE">
      <w:start w:val="1"/>
      <w:numFmt w:val="decimal"/>
      <w:lvlText w:val="%7."/>
      <w:lvlJc w:val="left"/>
      <w:pPr>
        <w:ind w:left="5040" w:hanging="360"/>
      </w:pPr>
    </w:lvl>
    <w:lvl w:ilvl="7" w:tplc="3F040F8C">
      <w:start w:val="1"/>
      <w:numFmt w:val="lowerLetter"/>
      <w:lvlText w:val="%8."/>
      <w:lvlJc w:val="left"/>
      <w:pPr>
        <w:ind w:left="5760" w:hanging="360"/>
      </w:pPr>
    </w:lvl>
    <w:lvl w:ilvl="8" w:tplc="BD5E4D04">
      <w:start w:val="1"/>
      <w:numFmt w:val="lowerRoman"/>
      <w:lvlText w:val="%9."/>
      <w:lvlJc w:val="right"/>
      <w:pPr>
        <w:ind w:left="6480" w:hanging="180"/>
      </w:pPr>
    </w:lvl>
  </w:abstractNum>
  <w:abstractNum w:abstractNumId="61" w15:restartNumberingAfterBreak="0">
    <w:nsid w:val="7889738D"/>
    <w:multiLevelType w:val="hybridMultilevel"/>
    <w:tmpl w:val="EFDA1264"/>
    <w:lvl w:ilvl="0" w:tplc="1F0438A2">
      <w:start w:val="3"/>
      <w:numFmt w:val="decimal"/>
      <w:lvlText w:val="(%1)"/>
      <w:lvlJc w:val="left"/>
      <w:pPr>
        <w:ind w:left="1440" w:hanging="360"/>
      </w:pPr>
      <w:rPr>
        <w:rFonts w:hint="default"/>
      </w:rPr>
    </w:lvl>
    <w:lvl w:ilvl="1" w:tplc="A262FD18">
      <w:start w:val="1"/>
      <w:numFmt w:val="upperLetter"/>
      <w:lvlText w:val="(%2)"/>
      <w:lvlJc w:val="left"/>
      <w:pPr>
        <w:ind w:left="1440" w:hanging="360"/>
      </w:pPr>
      <w:rPr>
        <w:rFonts w:hint="default"/>
      </w:rPr>
    </w:lvl>
    <w:lvl w:ilvl="2" w:tplc="D28833B2">
      <w:start w:val="1"/>
      <w:numFmt w:val="upperLetter"/>
      <w:lvlText w:val="(%3)"/>
      <w:lvlJc w:val="right"/>
      <w:pPr>
        <w:ind w:left="2160" w:hanging="180"/>
      </w:pPr>
      <w:rPr>
        <w:rFonts w:asciiTheme="minorHAnsi" w:eastAsiaTheme="minorHAnsi" w:hAnsiTheme="minorHAnsi" w:cstheme="minorHAnsi"/>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9B86369"/>
    <w:multiLevelType w:val="hybridMultilevel"/>
    <w:tmpl w:val="23783828"/>
    <w:lvl w:ilvl="0" w:tplc="612EB58E">
      <w:start w:val="1"/>
      <w:numFmt w:val="upperLetter"/>
      <w:lvlText w:val="%1."/>
      <w:lvlJc w:val="left"/>
      <w:pPr>
        <w:ind w:left="5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AE04880"/>
    <w:multiLevelType w:val="hybridMultilevel"/>
    <w:tmpl w:val="A6EE6C46"/>
    <w:lvl w:ilvl="0" w:tplc="E1FADA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2"/>
  </w:num>
  <w:num w:numId="3">
    <w:abstractNumId w:val="60"/>
  </w:num>
  <w:num w:numId="4">
    <w:abstractNumId w:val="59"/>
  </w:num>
  <w:num w:numId="5">
    <w:abstractNumId w:val="53"/>
  </w:num>
  <w:num w:numId="6">
    <w:abstractNumId w:val="26"/>
  </w:num>
  <w:num w:numId="7">
    <w:abstractNumId w:val="8"/>
  </w:num>
  <w:num w:numId="8">
    <w:abstractNumId w:val="14"/>
  </w:num>
  <w:num w:numId="9">
    <w:abstractNumId w:val="19"/>
  </w:num>
  <w:num w:numId="10">
    <w:abstractNumId w:val="38"/>
  </w:num>
  <w:num w:numId="11">
    <w:abstractNumId w:val="2"/>
  </w:num>
  <w:num w:numId="12">
    <w:abstractNumId w:val="18"/>
  </w:num>
  <w:num w:numId="13">
    <w:abstractNumId w:val="39"/>
  </w:num>
  <w:num w:numId="14">
    <w:abstractNumId w:val="22"/>
  </w:num>
  <w:num w:numId="15">
    <w:abstractNumId w:val="51"/>
  </w:num>
  <w:num w:numId="16">
    <w:abstractNumId w:val="35"/>
  </w:num>
  <w:num w:numId="17">
    <w:abstractNumId w:val="52"/>
  </w:num>
  <w:num w:numId="18">
    <w:abstractNumId w:val="33"/>
  </w:num>
  <w:num w:numId="19">
    <w:abstractNumId w:val="13"/>
  </w:num>
  <w:num w:numId="20">
    <w:abstractNumId w:val="0"/>
    <w:lvlOverride w:ilvl="0">
      <w:startOverride w:val="1"/>
      <w:lvl w:ilvl="0">
        <w:start w:val="1"/>
        <w:numFmt w:val="decimal"/>
        <w:pStyle w:val="Level1"/>
        <w:lvlText w:val="%1."/>
        <w:lvlJc w:val="left"/>
      </w:lvl>
    </w:lvlOverride>
    <w:lvlOverride w:ilvl="1">
      <w:startOverride w:val="1"/>
      <w:lvl w:ilvl="1">
        <w:start w:val="1"/>
        <w:numFmt w:val="decimal"/>
        <w:pStyle w:val="Level2"/>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1">
    <w:abstractNumId w:val="43"/>
  </w:num>
  <w:num w:numId="22">
    <w:abstractNumId w:val="50"/>
  </w:num>
  <w:num w:numId="23">
    <w:abstractNumId w:val="4"/>
  </w:num>
  <w:num w:numId="24">
    <w:abstractNumId w:val="55"/>
  </w:num>
  <w:num w:numId="25">
    <w:abstractNumId w:val="20"/>
  </w:num>
  <w:num w:numId="26">
    <w:abstractNumId w:val="24"/>
  </w:num>
  <w:num w:numId="27">
    <w:abstractNumId w:val="29"/>
  </w:num>
  <w:num w:numId="28">
    <w:abstractNumId w:val="25"/>
  </w:num>
  <w:num w:numId="29">
    <w:abstractNumId w:val="56"/>
  </w:num>
  <w:num w:numId="30">
    <w:abstractNumId w:val="49"/>
  </w:num>
  <w:num w:numId="31">
    <w:abstractNumId w:val="10"/>
  </w:num>
  <w:num w:numId="32">
    <w:abstractNumId w:val="3"/>
  </w:num>
  <w:num w:numId="33">
    <w:abstractNumId w:val="7"/>
  </w:num>
  <w:num w:numId="34">
    <w:abstractNumId w:val="54"/>
  </w:num>
  <w:num w:numId="35">
    <w:abstractNumId w:val="41"/>
  </w:num>
  <w:num w:numId="36">
    <w:abstractNumId w:val="36"/>
  </w:num>
  <w:num w:numId="37">
    <w:abstractNumId w:val="61"/>
  </w:num>
  <w:num w:numId="38">
    <w:abstractNumId w:val="46"/>
  </w:num>
  <w:num w:numId="39">
    <w:abstractNumId w:val="17"/>
  </w:num>
  <w:num w:numId="40">
    <w:abstractNumId w:val="9"/>
  </w:num>
  <w:num w:numId="41">
    <w:abstractNumId w:val="28"/>
  </w:num>
  <w:num w:numId="42">
    <w:abstractNumId w:val="27"/>
  </w:num>
  <w:num w:numId="43">
    <w:abstractNumId w:val="44"/>
  </w:num>
  <w:num w:numId="44">
    <w:abstractNumId w:val="30"/>
  </w:num>
  <w:num w:numId="45">
    <w:abstractNumId w:val="6"/>
  </w:num>
  <w:num w:numId="46">
    <w:abstractNumId w:val="23"/>
  </w:num>
  <w:num w:numId="47">
    <w:abstractNumId w:val="47"/>
  </w:num>
  <w:num w:numId="48">
    <w:abstractNumId w:val="58"/>
  </w:num>
  <w:num w:numId="49">
    <w:abstractNumId w:val="48"/>
  </w:num>
  <w:num w:numId="50">
    <w:abstractNumId w:val="62"/>
  </w:num>
  <w:num w:numId="51">
    <w:abstractNumId w:val="37"/>
  </w:num>
  <w:num w:numId="52">
    <w:abstractNumId w:val="31"/>
  </w:num>
  <w:num w:numId="53">
    <w:abstractNumId w:val="40"/>
  </w:num>
  <w:num w:numId="54">
    <w:abstractNumId w:val="21"/>
  </w:num>
  <w:num w:numId="55">
    <w:abstractNumId w:val="16"/>
  </w:num>
  <w:num w:numId="56">
    <w:abstractNumId w:val="15"/>
  </w:num>
  <w:num w:numId="57">
    <w:abstractNumId w:val="12"/>
  </w:num>
  <w:num w:numId="58">
    <w:abstractNumId w:val="32"/>
  </w:num>
  <w:num w:numId="59">
    <w:abstractNumId w:val="5"/>
  </w:num>
  <w:num w:numId="60">
    <w:abstractNumId w:val="11"/>
  </w:num>
  <w:num w:numId="61">
    <w:abstractNumId w:val="63"/>
  </w:num>
  <w:num w:numId="62">
    <w:abstractNumId w:val="57"/>
  </w:num>
  <w:num w:numId="63">
    <w:abstractNumId w:val="45"/>
  </w:num>
  <w:num w:numId="64">
    <w:abstractNumId w:val="34"/>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luge, Shauna">
    <w15:presenceInfo w15:providerId="AD" w15:userId="S-1-5-21-1292428093-484763869-725345543-5340420"/>
  </w15:person>
  <w15:person w15:author="Shade, Bryan">
    <w15:presenceInfo w15:providerId="AD" w15:userId="S::ad07377@ad.wellpoint.com::740e1d3f-fceb-4850-85ff-41130e5384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F58"/>
    <w:rsid w:val="0000114E"/>
    <w:rsid w:val="00002812"/>
    <w:rsid w:val="00004CA9"/>
    <w:rsid w:val="000069DF"/>
    <w:rsid w:val="0000704E"/>
    <w:rsid w:val="0000750B"/>
    <w:rsid w:val="0001045E"/>
    <w:rsid w:val="0001068D"/>
    <w:rsid w:val="0001286A"/>
    <w:rsid w:val="00012F67"/>
    <w:rsid w:val="000217F1"/>
    <w:rsid w:val="00021C4E"/>
    <w:rsid w:val="00021D54"/>
    <w:rsid w:val="00027EDC"/>
    <w:rsid w:val="000327B9"/>
    <w:rsid w:val="00033515"/>
    <w:rsid w:val="00034DF7"/>
    <w:rsid w:val="0003542D"/>
    <w:rsid w:val="00036D4E"/>
    <w:rsid w:val="00037656"/>
    <w:rsid w:val="000413A8"/>
    <w:rsid w:val="00050929"/>
    <w:rsid w:val="00050ADE"/>
    <w:rsid w:val="00051961"/>
    <w:rsid w:val="00052C34"/>
    <w:rsid w:val="000537DB"/>
    <w:rsid w:val="0005674A"/>
    <w:rsid w:val="0005751F"/>
    <w:rsid w:val="00057947"/>
    <w:rsid w:val="00062FDE"/>
    <w:rsid w:val="00063422"/>
    <w:rsid w:val="00065457"/>
    <w:rsid w:val="000728E1"/>
    <w:rsid w:val="00073034"/>
    <w:rsid w:val="000759FE"/>
    <w:rsid w:val="00077936"/>
    <w:rsid w:val="00080978"/>
    <w:rsid w:val="0008174B"/>
    <w:rsid w:val="000828F1"/>
    <w:rsid w:val="00082A5F"/>
    <w:rsid w:val="00087CFF"/>
    <w:rsid w:val="00090B37"/>
    <w:rsid w:val="00091EC7"/>
    <w:rsid w:val="00091F90"/>
    <w:rsid w:val="00092FF4"/>
    <w:rsid w:val="00094DA4"/>
    <w:rsid w:val="000A0113"/>
    <w:rsid w:val="000A5FFB"/>
    <w:rsid w:val="000A69B4"/>
    <w:rsid w:val="000B04BF"/>
    <w:rsid w:val="000B3A9D"/>
    <w:rsid w:val="000B5534"/>
    <w:rsid w:val="000B5B7D"/>
    <w:rsid w:val="000B783D"/>
    <w:rsid w:val="000C20CB"/>
    <w:rsid w:val="000C3807"/>
    <w:rsid w:val="000C485D"/>
    <w:rsid w:val="000C6376"/>
    <w:rsid w:val="000C6F93"/>
    <w:rsid w:val="000D5365"/>
    <w:rsid w:val="000D7280"/>
    <w:rsid w:val="000E3C3A"/>
    <w:rsid w:val="000E4B0C"/>
    <w:rsid w:val="000E5781"/>
    <w:rsid w:val="000E6056"/>
    <w:rsid w:val="00102540"/>
    <w:rsid w:val="001034BD"/>
    <w:rsid w:val="00105774"/>
    <w:rsid w:val="0010706C"/>
    <w:rsid w:val="001105EC"/>
    <w:rsid w:val="00114B2F"/>
    <w:rsid w:val="00115F02"/>
    <w:rsid w:val="001161FF"/>
    <w:rsid w:val="00120DD6"/>
    <w:rsid w:val="00120F81"/>
    <w:rsid w:val="00121341"/>
    <w:rsid w:val="0013202E"/>
    <w:rsid w:val="0013215A"/>
    <w:rsid w:val="001328DD"/>
    <w:rsid w:val="0013533F"/>
    <w:rsid w:val="00135F82"/>
    <w:rsid w:val="00140BC8"/>
    <w:rsid w:val="0014159A"/>
    <w:rsid w:val="00153DB2"/>
    <w:rsid w:val="00164FF4"/>
    <w:rsid w:val="00165C8A"/>
    <w:rsid w:val="0017113D"/>
    <w:rsid w:val="001739B8"/>
    <w:rsid w:val="00174BDC"/>
    <w:rsid w:val="00177CA7"/>
    <w:rsid w:val="00180AB7"/>
    <w:rsid w:val="00180E07"/>
    <w:rsid w:val="001815B9"/>
    <w:rsid w:val="00184E08"/>
    <w:rsid w:val="00187140"/>
    <w:rsid w:val="0019218A"/>
    <w:rsid w:val="00192218"/>
    <w:rsid w:val="00196483"/>
    <w:rsid w:val="00196CC0"/>
    <w:rsid w:val="0019735E"/>
    <w:rsid w:val="00197E87"/>
    <w:rsid w:val="001A0D65"/>
    <w:rsid w:val="001A2485"/>
    <w:rsid w:val="001A7DBD"/>
    <w:rsid w:val="001B1C66"/>
    <w:rsid w:val="001B36D2"/>
    <w:rsid w:val="001C03C3"/>
    <w:rsid w:val="001C329B"/>
    <w:rsid w:val="001C4131"/>
    <w:rsid w:val="001C42B5"/>
    <w:rsid w:val="001C4AA0"/>
    <w:rsid w:val="001C5E40"/>
    <w:rsid w:val="001C6D63"/>
    <w:rsid w:val="001D0DD7"/>
    <w:rsid w:val="001D3383"/>
    <w:rsid w:val="001D39B3"/>
    <w:rsid w:val="001D4B3E"/>
    <w:rsid w:val="001D50C2"/>
    <w:rsid w:val="001E098C"/>
    <w:rsid w:val="001E142E"/>
    <w:rsid w:val="001E169E"/>
    <w:rsid w:val="001E4123"/>
    <w:rsid w:val="001E43B5"/>
    <w:rsid w:val="001E4B12"/>
    <w:rsid w:val="001E4D71"/>
    <w:rsid w:val="001E5DC0"/>
    <w:rsid w:val="001E64DC"/>
    <w:rsid w:val="001E6754"/>
    <w:rsid w:val="001F1831"/>
    <w:rsid w:val="001F7275"/>
    <w:rsid w:val="00202E37"/>
    <w:rsid w:val="00206A95"/>
    <w:rsid w:val="00213392"/>
    <w:rsid w:val="0021554B"/>
    <w:rsid w:val="00221A6E"/>
    <w:rsid w:val="002222C5"/>
    <w:rsid w:val="00225029"/>
    <w:rsid w:val="00226D5D"/>
    <w:rsid w:val="00233374"/>
    <w:rsid w:val="0023442F"/>
    <w:rsid w:val="00234DFA"/>
    <w:rsid w:val="00235FC6"/>
    <w:rsid w:val="00236338"/>
    <w:rsid w:val="00236968"/>
    <w:rsid w:val="00236E91"/>
    <w:rsid w:val="002377E3"/>
    <w:rsid w:val="00242E53"/>
    <w:rsid w:val="00250AA9"/>
    <w:rsid w:val="0025187C"/>
    <w:rsid w:val="002536B8"/>
    <w:rsid w:val="00253825"/>
    <w:rsid w:val="00260DA0"/>
    <w:rsid w:val="00266749"/>
    <w:rsid w:val="00266BDD"/>
    <w:rsid w:val="002723B4"/>
    <w:rsid w:val="00272A57"/>
    <w:rsid w:val="00273D43"/>
    <w:rsid w:val="00276043"/>
    <w:rsid w:val="00281BF6"/>
    <w:rsid w:val="002838E9"/>
    <w:rsid w:val="00283C59"/>
    <w:rsid w:val="00284155"/>
    <w:rsid w:val="0028452F"/>
    <w:rsid w:val="00285813"/>
    <w:rsid w:val="00290DBB"/>
    <w:rsid w:val="00291E2A"/>
    <w:rsid w:val="002950FD"/>
    <w:rsid w:val="002A1374"/>
    <w:rsid w:val="002A585D"/>
    <w:rsid w:val="002A6065"/>
    <w:rsid w:val="002A617D"/>
    <w:rsid w:val="002A6C17"/>
    <w:rsid w:val="002B0074"/>
    <w:rsid w:val="002B190C"/>
    <w:rsid w:val="002B4CED"/>
    <w:rsid w:val="002B5FE9"/>
    <w:rsid w:val="002B6B05"/>
    <w:rsid w:val="002C1E25"/>
    <w:rsid w:val="002C312B"/>
    <w:rsid w:val="002D4326"/>
    <w:rsid w:val="002D7FD3"/>
    <w:rsid w:val="002E3E1F"/>
    <w:rsid w:val="002E42BF"/>
    <w:rsid w:val="002E7914"/>
    <w:rsid w:val="002F2B6B"/>
    <w:rsid w:val="002F362B"/>
    <w:rsid w:val="002F78A2"/>
    <w:rsid w:val="00300A5C"/>
    <w:rsid w:val="00300ACE"/>
    <w:rsid w:val="003012FA"/>
    <w:rsid w:val="00302E9D"/>
    <w:rsid w:val="00303FC4"/>
    <w:rsid w:val="00310814"/>
    <w:rsid w:val="00311D35"/>
    <w:rsid w:val="00312955"/>
    <w:rsid w:val="00314489"/>
    <w:rsid w:val="003167A7"/>
    <w:rsid w:val="00316BE9"/>
    <w:rsid w:val="00317219"/>
    <w:rsid w:val="00317E95"/>
    <w:rsid w:val="00320D6C"/>
    <w:rsid w:val="00321E4C"/>
    <w:rsid w:val="00322495"/>
    <w:rsid w:val="00332142"/>
    <w:rsid w:val="00333FD3"/>
    <w:rsid w:val="003348F5"/>
    <w:rsid w:val="0033516A"/>
    <w:rsid w:val="00335E55"/>
    <w:rsid w:val="003364B2"/>
    <w:rsid w:val="00340718"/>
    <w:rsid w:val="003409A2"/>
    <w:rsid w:val="003441C7"/>
    <w:rsid w:val="00344D68"/>
    <w:rsid w:val="00346AFD"/>
    <w:rsid w:val="003568E5"/>
    <w:rsid w:val="003579E3"/>
    <w:rsid w:val="00360493"/>
    <w:rsid w:val="00371271"/>
    <w:rsid w:val="00371715"/>
    <w:rsid w:val="00371AC8"/>
    <w:rsid w:val="003744CC"/>
    <w:rsid w:val="00381D23"/>
    <w:rsid w:val="00383DA3"/>
    <w:rsid w:val="003847F8"/>
    <w:rsid w:val="00392216"/>
    <w:rsid w:val="00392316"/>
    <w:rsid w:val="0039277D"/>
    <w:rsid w:val="00392C66"/>
    <w:rsid w:val="0039524B"/>
    <w:rsid w:val="00395943"/>
    <w:rsid w:val="0039743E"/>
    <w:rsid w:val="00397BFC"/>
    <w:rsid w:val="003A027C"/>
    <w:rsid w:val="003A6D0C"/>
    <w:rsid w:val="003A7AE8"/>
    <w:rsid w:val="003B00DA"/>
    <w:rsid w:val="003C05E0"/>
    <w:rsid w:val="003C3796"/>
    <w:rsid w:val="003C5842"/>
    <w:rsid w:val="003C639B"/>
    <w:rsid w:val="003D045F"/>
    <w:rsid w:val="003D120E"/>
    <w:rsid w:val="003D7ACE"/>
    <w:rsid w:val="003E024F"/>
    <w:rsid w:val="003E4E84"/>
    <w:rsid w:val="003E6C08"/>
    <w:rsid w:val="003E6D38"/>
    <w:rsid w:val="003F0ACE"/>
    <w:rsid w:val="003F0F19"/>
    <w:rsid w:val="003F51F6"/>
    <w:rsid w:val="003F763C"/>
    <w:rsid w:val="003F7F29"/>
    <w:rsid w:val="00401738"/>
    <w:rsid w:val="00404CE1"/>
    <w:rsid w:val="00413DA7"/>
    <w:rsid w:val="004156ED"/>
    <w:rsid w:val="00415F8E"/>
    <w:rsid w:val="00420F07"/>
    <w:rsid w:val="0042331E"/>
    <w:rsid w:val="00425F3E"/>
    <w:rsid w:val="004268DE"/>
    <w:rsid w:val="00427EEA"/>
    <w:rsid w:val="00433C23"/>
    <w:rsid w:val="00437CAF"/>
    <w:rsid w:val="00445FC9"/>
    <w:rsid w:val="00456248"/>
    <w:rsid w:val="00456EC1"/>
    <w:rsid w:val="0046000B"/>
    <w:rsid w:val="0046100C"/>
    <w:rsid w:val="00461182"/>
    <w:rsid w:val="00470ED6"/>
    <w:rsid w:val="00473061"/>
    <w:rsid w:val="00476639"/>
    <w:rsid w:val="00480F00"/>
    <w:rsid w:val="004834B3"/>
    <w:rsid w:val="0049334E"/>
    <w:rsid w:val="00493C4F"/>
    <w:rsid w:val="00497D2B"/>
    <w:rsid w:val="004A2EC0"/>
    <w:rsid w:val="004B1B7C"/>
    <w:rsid w:val="004B2643"/>
    <w:rsid w:val="004B285D"/>
    <w:rsid w:val="004B29DC"/>
    <w:rsid w:val="004B2E70"/>
    <w:rsid w:val="004B34D0"/>
    <w:rsid w:val="004B543A"/>
    <w:rsid w:val="004B7782"/>
    <w:rsid w:val="004C48C7"/>
    <w:rsid w:val="004C6112"/>
    <w:rsid w:val="004D2B6F"/>
    <w:rsid w:val="004D45E8"/>
    <w:rsid w:val="004D4B37"/>
    <w:rsid w:val="004D6F57"/>
    <w:rsid w:val="004D718B"/>
    <w:rsid w:val="004D7832"/>
    <w:rsid w:val="004D78EB"/>
    <w:rsid w:val="004E2CE3"/>
    <w:rsid w:val="004F2CDE"/>
    <w:rsid w:val="004F4FEA"/>
    <w:rsid w:val="004F50F6"/>
    <w:rsid w:val="004F52EB"/>
    <w:rsid w:val="00500407"/>
    <w:rsid w:val="00500C84"/>
    <w:rsid w:val="00504BA7"/>
    <w:rsid w:val="0050681F"/>
    <w:rsid w:val="00506D5C"/>
    <w:rsid w:val="005172A6"/>
    <w:rsid w:val="00520B5B"/>
    <w:rsid w:val="00531C37"/>
    <w:rsid w:val="00534563"/>
    <w:rsid w:val="005355E0"/>
    <w:rsid w:val="00540185"/>
    <w:rsid w:val="00547D08"/>
    <w:rsid w:val="00552EFB"/>
    <w:rsid w:val="00557B33"/>
    <w:rsid w:val="005605EF"/>
    <w:rsid w:val="00561BE2"/>
    <w:rsid w:val="00563BFD"/>
    <w:rsid w:val="00564C75"/>
    <w:rsid w:val="00565A2F"/>
    <w:rsid w:val="00572EFD"/>
    <w:rsid w:val="00573ED0"/>
    <w:rsid w:val="00575DEF"/>
    <w:rsid w:val="00576796"/>
    <w:rsid w:val="00576B4D"/>
    <w:rsid w:val="005771F6"/>
    <w:rsid w:val="0058074E"/>
    <w:rsid w:val="005811F0"/>
    <w:rsid w:val="005A1629"/>
    <w:rsid w:val="005A2315"/>
    <w:rsid w:val="005A3BC7"/>
    <w:rsid w:val="005A638C"/>
    <w:rsid w:val="005B3DEB"/>
    <w:rsid w:val="005B748F"/>
    <w:rsid w:val="005C1476"/>
    <w:rsid w:val="005C7639"/>
    <w:rsid w:val="005C799F"/>
    <w:rsid w:val="005D0401"/>
    <w:rsid w:val="005D1159"/>
    <w:rsid w:val="005D4585"/>
    <w:rsid w:val="005E0BCE"/>
    <w:rsid w:val="005E14E8"/>
    <w:rsid w:val="005E44AD"/>
    <w:rsid w:val="005E4CAC"/>
    <w:rsid w:val="005F0D6B"/>
    <w:rsid w:val="005F1778"/>
    <w:rsid w:val="005F1F2C"/>
    <w:rsid w:val="005F2768"/>
    <w:rsid w:val="005F4686"/>
    <w:rsid w:val="00605BDB"/>
    <w:rsid w:val="00605F6B"/>
    <w:rsid w:val="0060753E"/>
    <w:rsid w:val="00611680"/>
    <w:rsid w:val="006157BA"/>
    <w:rsid w:val="00615AFF"/>
    <w:rsid w:val="00615EE8"/>
    <w:rsid w:val="00617E36"/>
    <w:rsid w:val="00620344"/>
    <w:rsid w:val="00622047"/>
    <w:rsid w:val="00622240"/>
    <w:rsid w:val="00622CCD"/>
    <w:rsid w:val="00623E6B"/>
    <w:rsid w:val="00626DB6"/>
    <w:rsid w:val="00631DDC"/>
    <w:rsid w:val="0063202E"/>
    <w:rsid w:val="00632E41"/>
    <w:rsid w:val="00633D58"/>
    <w:rsid w:val="006349D5"/>
    <w:rsid w:val="006364F9"/>
    <w:rsid w:val="00641F09"/>
    <w:rsid w:val="00645FA0"/>
    <w:rsid w:val="00646AC3"/>
    <w:rsid w:val="0065228F"/>
    <w:rsid w:val="00653933"/>
    <w:rsid w:val="00657CD7"/>
    <w:rsid w:val="0066178B"/>
    <w:rsid w:val="006619CC"/>
    <w:rsid w:val="006662E5"/>
    <w:rsid w:val="006665AE"/>
    <w:rsid w:val="006738DE"/>
    <w:rsid w:val="006744DF"/>
    <w:rsid w:val="00674597"/>
    <w:rsid w:val="00674611"/>
    <w:rsid w:val="00675C15"/>
    <w:rsid w:val="00675C2B"/>
    <w:rsid w:val="00675CD0"/>
    <w:rsid w:val="00680154"/>
    <w:rsid w:val="00680554"/>
    <w:rsid w:val="00680AB6"/>
    <w:rsid w:val="00686CC7"/>
    <w:rsid w:val="00687A63"/>
    <w:rsid w:val="00687AEC"/>
    <w:rsid w:val="00694A4F"/>
    <w:rsid w:val="006A0226"/>
    <w:rsid w:val="006A0523"/>
    <w:rsid w:val="006A07A8"/>
    <w:rsid w:val="006A0DAD"/>
    <w:rsid w:val="006A35D3"/>
    <w:rsid w:val="006A4053"/>
    <w:rsid w:val="006A6E0E"/>
    <w:rsid w:val="006B104D"/>
    <w:rsid w:val="006B1472"/>
    <w:rsid w:val="006B1ACC"/>
    <w:rsid w:val="006B21F9"/>
    <w:rsid w:val="006B6CEF"/>
    <w:rsid w:val="006C0532"/>
    <w:rsid w:val="006C3C09"/>
    <w:rsid w:val="006C5138"/>
    <w:rsid w:val="006D13E2"/>
    <w:rsid w:val="006D1FBD"/>
    <w:rsid w:val="006D4B09"/>
    <w:rsid w:val="006D4B7D"/>
    <w:rsid w:val="006E0969"/>
    <w:rsid w:val="006E4D66"/>
    <w:rsid w:val="006E4F58"/>
    <w:rsid w:val="006E51D4"/>
    <w:rsid w:val="006E6597"/>
    <w:rsid w:val="006F3B5E"/>
    <w:rsid w:val="007038DB"/>
    <w:rsid w:val="007145B5"/>
    <w:rsid w:val="00717664"/>
    <w:rsid w:val="00720F65"/>
    <w:rsid w:val="00726ED3"/>
    <w:rsid w:val="007274C5"/>
    <w:rsid w:val="00731C4B"/>
    <w:rsid w:val="0073227A"/>
    <w:rsid w:val="0073413A"/>
    <w:rsid w:val="00740093"/>
    <w:rsid w:val="007412B2"/>
    <w:rsid w:val="00741A0A"/>
    <w:rsid w:val="00746D87"/>
    <w:rsid w:val="00750D25"/>
    <w:rsid w:val="00754D45"/>
    <w:rsid w:val="007557ED"/>
    <w:rsid w:val="007609F5"/>
    <w:rsid w:val="00762389"/>
    <w:rsid w:val="00763BE9"/>
    <w:rsid w:val="007645D6"/>
    <w:rsid w:val="00765A96"/>
    <w:rsid w:val="00766CE2"/>
    <w:rsid w:val="00771BAA"/>
    <w:rsid w:val="00773534"/>
    <w:rsid w:val="007743EC"/>
    <w:rsid w:val="00775046"/>
    <w:rsid w:val="0077628C"/>
    <w:rsid w:val="007808D0"/>
    <w:rsid w:val="00782C06"/>
    <w:rsid w:val="00784AAF"/>
    <w:rsid w:val="007851AD"/>
    <w:rsid w:val="00792055"/>
    <w:rsid w:val="00794301"/>
    <w:rsid w:val="007950C9"/>
    <w:rsid w:val="0079558A"/>
    <w:rsid w:val="007A0E50"/>
    <w:rsid w:val="007A1A0E"/>
    <w:rsid w:val="007A2036"/>
    <w:rsid w:val="007A3C99"/>
    <w:rsid w:val="007B3A3B"/>
    <w:rsid w:val="007B4D08"/>
    <w:rsid w:val="007B5DA3"/>
    <w:rsid w:val="007B7A96"/>
    <w:rsid w:val="007C5A01"/>
    <w:rsid w:val="007D2B00"/>
    <w:rsid w:val="007D3AD3"/>
    <w:rsid w:val="007D7F76"/>
    <w:rsid w:val="007E42DA"/>
    <w:rsid w:val="007E5A8A"/>
    <w:rsid w:val="007E5B2E"/>
    <w:rsid w:val="007F284D"/>
    <w:rsid w:val="007F4187"/>
    <w:rsid w:val="007F468B"/>
    <w:rsid w:val="007F7E1D"/>
    <w:rsid w:val="008055D2"/>
    <w:rsid w:val="008061B0"/>
    <w:rsid w:val="00810CCD"/>
    <w:rsid w:val="00822841"/>
    <w:rsid w:val="00824F4F"/>
    <w:rsid w:val="00825C5B"/>
    <w:rsid w:val="00830F53"/>
    <w:rsid w:val="00833B43"/>
    <w:rsid w:val="00843867"/>
    <w:rsid w:val="0085015F"/>
    <w:rsid w:val="00850279"/>
    <w:rsid w:val="00851861"/>
    <w:rsid w:val="008524BC"/>
    <w:rsid w:val="00852644"/>
    <w:rsid w:val="00853003"/>
    <w:rsid w:val="0086090B"/>
    <w:rsid w:val="00860B14"/>
    <w:rsid w:val="00863C90"/>
    <w:rsid w:val="008648E1"/>
    <w:rsid w:val="00867DBE"/>
    <w:rsid w:val="00877202"/>
    <w:rsid w:val="00884740"/>
    <w:rsid w:val="00895816"/>
    <w:rsid w:val="00896889"/>
    <w:rsid w:val="00896E36"/>
    <w:rsid w:val="008A3EC5"/>
    <w:rsid w:val="008A4753"/>
    <w:rsid w:val="008A4E67"/>
    <w:rsid w:val="008A52A5"/>
    <w:rsid w:val="008B0BE0"/>
    <w:rsid w:val="008B4545"/>
    <w:rsid w:val="008C1ADE"/>
    <w:rsid w:val="008D197A"/>
    <w:rsid w:val="008E17A2"/>
    <w:rsid w:val="008E20BC"/>
    <w:rsid w:val="008E2E20"/>
    <w:rsid w:val="008E6188"/>
    <w:rsid w:val="008F0A99"/>
    <w:rsid w:val="008F1341"/>
    <w:rsid w:val="008F2FC8"/>
    <w:rsid w:val="008F380A"/>
    <w:rsid w:val="0090256E"/>
    <w:rsid w:val="00902E76"/>
    <w:rsid w:val="00906171"/>
    <w:rsid w:val="0090738C"/>
    <w:rsid w:val="00911362"/>
    <w:rsid w:val="00914830"/>
    <w:rsid w:val="00916A22"/>
    <w:rsid w:val="00920F1E"/>
    <w:rsid w:val="00922414"/>
    <w:rsid w:val="00922B2E"/>
    <w:rsid w:val="0092337D"/>
    <w:rsid w:val="0092362F"/>
    <w:rsid w:val="00923D56"/>
    <w:rsid w:val="00926449"/>
    <w:rsid w:val="00941524"/>
    <w:rsid w:val="009419AB"/>
    <w:rsid w:val="00942A4D"/>
    <w:rsid w:val="00943C2A"/>
    <w:rsid w:val="00946337"/>
    <w:rsid w:val="009468E1"/>
    <w:rsid w:val="00946970"/>
    <w:rsid w:val="009509E8"/>
    <w:rsid w:val="00956391"/>
    <w:rsid w:val="00960CD4"/>
    <w:rsid w:val="009621AA"/>
    <w:rsid w:val="00964233"/>
    <w:rsid w:val="0096541E"/>
    <w:rsid w:val="00965568"/>
    <w:rsid w:val="00966885"/>
    <w:rsid w:val="009670AB"/>
    <w:rsid w:val="00967F58"/>
    <w:rsid w:val="0097048B"/>
    <w:rsid w:val="0097109B"/>
    <w:rsid w:val="0098057E"/>
    <w:rsid w:val="009838E2"/>
    <w:rsid w:val="00990F50"/>
    <w:rsid w:val="009917A6"/>
    <w:rsid w:val="00997F55"/>
    <w:rsid w:val="009A0D13"/>
    <w:rsid w:val="009A1FC8"/>
    <w:rsid w:val="009A7E7B"/>
    <w:rsid w:val="009B3626"/>
    <w:rsid w:val="009B771B"/>
    <w:rsid w:val="009C3620"/>
    <w:rsid w:val="009C56CB"/>
    <w:rsid w:val="009C7BA8"/>
    <w:rsid w:val="009D1471"/>
    <w:rsid w:val="009D42DD"/>
    <w:rsid w:val="009D487B"/>
    <w:rsid w:val="009D5110"/>
    <w:rsid w:val="009D62E4"/>
    <w:rsid w:val="009E5969"/>
    <w:rsid w:val="009E6352"/>
    <w:rsid w:val="009F2EAF"/>
    <w:rsid w:val="009F3847"/>
    <w:rsid w:val="009F6B2F"/>
    <w:rsid w:val="00A06A7B"/>
    <w:rsid w:val="00A07922"/>
    <w:rsid w:val="00A17239"/>
    <w:rsid w:val="00A1753B"/>
    <w:rsid w:val="00A23580"/>
    <w:rsid w:val="00A243B0"/>
    <w:rsid w:val="00A253C0"/>
    <w:rsid w:val="00A26500"/>
    <w:rsid w:val="00A26E4A"/>
    <w:rsid w:val="00A27012"/>
    <w:rsid w:val="00A270DB"/>
    <w:rsid w:val="00A32218"/>
    <w:rsid w:val="00A33018"/>
    <w:rsid w:val="00A40C93"/>
    <w:rsid w:val="00A4288A"/>
    <w:rsid w:val="00A42CE0"/>
    <w:rsid w:val="00A4351B"/>
    <w:rsid w:val="00A454FE"/>
    <w:rsid w:val="00A47CF7"/>
    <w:rsid w:val="00A47E07"/>
    <w:rsid w:val="00A54115"/>
    <w:rsid w:val="00A54559"/>
    <w:rsid w:val="00A54F3A"/>
    <w:rsid w:val="00A62C74"/>
    <w:rsid w:val="00A65A90"/>
    <w:rsid w:val="00A65D32"/>
    <w:rsid w:val="00A66009"/>
    <w:rsid w:val="00A67B04"/>
    <w:rsid w:val="00A70CD2"/>
    <w:rsid w:val="00A710FD"/>
    <w:rsid w:val="00A7154E"/>
    <w:rsid w:val="00A729DE"/>
    <w:rsid w:val="00A742B7"/>
    <w:rsid w:val="00A93EC9"/>
    <w:rsid w:val="00A96512"/>
    <w:rsid w:val="00A96BE3"/>
    <w:rsid w:val="00AA00C3"/>
    <w:rsid w:val="00AA11FE"/>
    <w:rsid w:val="00AA3DDD"/>
    <w:rsid w:val="00AA6E84"/>
    <w:rsid w:val="00AB13A7"/>
    <w:rsid w:val="00AB793E"/>
    <w:rsid w:val="00AB7EBC"/>
    <w:rsid w:val="00AC0348"/>
    <w:rsid w:val="00AC0625"/>
    <w:rsid w:val="00AC3B00"/>
    <w:rsid w:val="00AC4BC1"/>
    <w:rsid w:val="00AC5F7D"/>
    <w:rsid w:val="00AC60CC"/>
    <w:rsid w:val="00AC6845"/>
    <w:rsid w:val="00AD2E37"/>
    <w:rsid w:val="00AD39F3"/>
    <w:rsid w:val="00AD3CD5"/>
    <w:rsid w:val="00AD5FDD"/>
    <w:rsid w:val="00AD67BA"/>
    <w:rsid w:val="00AD7033"/>
    <w:rsid w:val="00AE2C5E"/>
    <w:rsid w:val="00AE4163"/>
    <w:rsid w:val="00AE7CFC"/>
    <w:rsid w:val="00AF0AEE"/>
    <w:rsid w:val="00AF2B56"/>
    <w:rsid w:val="00AF3B2B"/>
    <w:rsid w:val="00AF3C99"/>
    <w:rsid w:val="00B01207"/>
    <w:rsid w:val="00B05ADB"/>
    <w:rsid w:val="00B061FA"/>
    <w:rsid w:val="00B06C71"/>
    <w:rsid w:val="00B07FE7"/>
    <w:rsid w:val="00B1260C"/>
    <w:rsid w:val="00B17542"/>
    <w:rsid w:val="00B17614"/>
    <w:rsid w:val="00B20EB3"/>
    <w:rsid w:val="00B26911"/>
    <w:rsid w:val="00B300FB"/>
    <w:rsid w:val="00B3411F"/>
    <w:rsid w:val="00B37DB8"/>
    <w:rsid w:val="00B40232"/>
    <w:rsid w:val="00B44321"/>
    <w:rsid w:val="00B5012F"/>
    <w:rsid w:val="00B508D0"/>
    <w:rsid w:val="00B50BE2"/>
    <w:rsid w:val="00B548D5"/>
    <w:rsid w:val="00B54C0C"/>
    <w:rsid w:val="00B55F4F"/>
    <w:rsid w:val="00B60EF2"/>
    <w:rsid w:val="00B6265A"/>
    <w:rsid w:val="00B65E67"/>
    <w:rsid w:val="00B7041E"/>
    <w:rsid w:val="00B7047D"/>
    <w:rsid w:val="00B70BF2"/>
    <w:rsid w:val="00B72FC4"/>
    <w:rsid w:val="00B754B8"/>
    <w:rsid w:val="00B83D57"/>
    <w:rsid w:val="00B84D34"/>
    <w:rsid w:val="00B84F5C"/>
    <w:rsid w:val="00B86BB0"/>
    <w:rsid w:val="00B878AB"/>
    <w:rsid w:val="00B914EA"/>
    <w:rsid w:val="00B93E6F"/>
    <w:rsid w:val="00B947B3"/>
    <w:rsid w:val="00B94F7A"/>
    <w:rsid w:val="00B95B70"/>
    <w:rsid w:val="00BA7F5B"/>
    <w:rsid w:val="00BB0021"/>
    <w:rsid w:val="00BB0C2A"/>
    <w:rsid w:val="00BB1802"/>
    <w:rsid w:val="00BB2CB8"/>
    <w:rsid w:val="00BC028C"/>
    <w:rsid w:val="00BC5D42"/>
    <w:rsid w:val="00BD10EF"/>
    <w:rsid w:val="00BD31EB"/>
    <w:rsid w:val="00BD3BAE"/>
    <w:rsid w:val="00BD5D41"/>
    <w:rsid w:val="00BD6B36"/>
    <w:rsid w:val="00BE5955"/>
    <w:rsid w:val="00BE61AD"/>
    <w:rsid w:val="00BF163B"/>
    <w:rsid w:val="00C05BE2"/>
    <w:rsid w:val="00C06D1A"/>
    <w:rsid w:val="00C06D3A"/>
    <w:rsid w:val="00C07192"/>
    <w:rsid w:val="00C1313B"/>
    <w:rsid w:val="00C27C59"/>
    <w:rsid w:val="00C30907"/>
    <w:rsid w:val="00C3239B"/>
    <w:rsid w:val="00C34C3A"/>
    <w:rsid w:val="00C412DA"/>
    <w:rsid w:val="00C41E77"/>
    <w:rsid w:val="00C43845"/>
    <w:rsid w:val="00C450D2"/>
    <w:rsid w:val="00C51C05"/>
    <w:rsid w:val="00C55190"/>
    <w:rsid w:val="00C556FD"/>
    <w:rsid w:val="00C5580C"/>
    <w:rsid w:val="00C6053F"/>
    <w:rsid w:val="00C61B8F"/>
    <w:rsid w:val="00C6262C"/>
    <w:rsid w:val="00C62A2F"/>
    <w:rsid w:val="00C632C6"/>
    <w:rsid w:val="00C63375"/>
    <w:rsid w:val="00C6533F"/>
    <w:rsid w:val="00C668FF"/>
    <w:rsid w:val="00C75C81"/>
    <w:rsid w:val="00C75D77"/>
    <w:rsid w:val="00C82C5D"/>
    <w:rsid w:val="00C85CC2"/>
    <w:rsid w:val="00C8644D"/>
    <w:rsid w:val="00C868F6"/>
    <w:rsid w:val="00C86A8F"/>
    <w:rsid w:val="00C92E32"/>
    <w:rsid w:val="00C93105"/>
    <w:rsid w:val="00C93F29"/>
    <w:rsid w:val="00C96F20"/>
    <w:rsid w:val="00CA1F2D"/>
    <w:rsid w:val="00CA2BA7"/>
    <w:rsid w:val="00CB0EB6"/>
    <w:rsid w:val="00CB2348"/>
    <w:rsid w:val="00CB266D"/>
    <w:rsid w:val="00CB3238"/>
    <w:rsid w:val="00CB462D"/>
    <w:rsid w:val="00CC4C0D"/>
    <w:rsid w:val="00CC5D63"/>
    <w:rsid w:val="00CD0B3A"/>
    <w:rsid w:val="00CD272C"/>
    <w:rsid w:val="00CE2AE0"/>
    <w:rsid w:val="00CE33B0"/>
    <w:rsid w:val="00CE6273"/>
    <w:rsid w:val="00CE7358"/>
    <w:rsid w:val="00CF3025"/>
    <w:rsid w:val="00CF3638"/>
    <w:rsid w:val="00D0184B"/>
    <w:rsid w:val="00D06E31"/>
    <w:rsid w:val="00D10DDF"/>
    <w:rsid w:val="00D1346A"/>
    <w:rsid w:val="00D15172"/>
    <w:rsid w:val="00D16657"/>
    <w:rsid w:val="00D225EE"/>
    <w:rsid w:val="00D2579E"/>
    <w:rsid w:val="00D260C8"/>
    <w:rsid w:val="00D26606"/>
    <w:rsid w:val="00D2794B"/>
    <w:rsid w:val="00D343AA"/>
    <w:rsid w:val="00D34FAB"/>
    <w:rsid w:val="00D415D8"/>
    <w:rsid w:val="00D43841"/>
    <w:rsid w:val="00D44089"/>
    <w:rsid w:val="00D4443D"/>
    <w:rsid w:val="00D446C8"/>
    <w:rsid w:val="00D46505"/>
    <w:rsid w:val="00D4755B"/>
    <w:rsid w:val="00D50A63"/>
    <w:rsid w:val="00D515C5"/>
    <w:rsid w:val="00D5681A"/>
    <w:rsid w:val="00D574E0"/>
    <w:rsid w:val="00D57F18"/>
    <w:rsid w:val="00D6153E"/>
    <w:rsid w:val="00D6482F"/>
    <w:rsid w:val="00D675FB"/>
    <w:rsid w:val="00D67CFA"/>
    <w:rsid w:val="00D67D62"/>
    <w:rsid w:val="00D71B1A"/>
    <w:rsid w:val="00D723C7"/>
    <w:rsid w:val="00D73C22"/>
    <w:rsid w:val="00D802B9"/>
    <w:rsid w:val="00D80F7A"/>
    <w:rsid w:val="00D8705D"/>
    <w:rsid w:val="00D93053"/>
    <w:rsid w:val="00D9615E"/>
    <w:rsid w:val="00D96328"/>
    <w:rsid w:val="00DA071E"/>
    <w:rsid w:val="00DA164C"/>
    <w:rsid w:val="00DA3AAA"/>
    <w:rsid w:val="00DA446E"/>
    <w:rsid w:val="00DA54A9"/>
    <w:rsid w:val="00DA62EA"/>
    <w:rsid w:val="00DA691D"/>
    <w:rsid w:val="00DA71DB"/>
    <w:rsid w:val="00DA756F"/>
    <w:rsid w:val="00DB0055"/>
    <w:rsid w:val="00DB0462"/>
    <w:rsid w:val="00DB4262"/>
    <w:rsid w:val="00DC17A3"/>
    <w:rsid w:val="00DC34ED"/>
    <w:rsid w:val="00DC5E23"/>
    <w:rsid w:val="00DD6D4B"/>
    <w:rsid w:val="00DD7C5F"/>
    <w:rsid w:val="00DE1A5F"/>
    <w:rsid w:val="00DE28BF"/>
    <w:rsid w:val="00DE4649"/>
    <w:rsid w:val="00DE58CA"/>
    <w:rsid w:val="00DE5AD8"/>
    <w:rsid w:val="00DE5E63"/>
    <w:rsid w:val="00DE6E88"/>
    <w:rsid w:val="00DF37C9"/>
    <w:rsid w:val="00DF5438"/>
    <w:rsid w:val="00DF6E25"/>
    <w:rsid w:val="00E03729"/>
    <w:rsid w:val="00E037CA"/>
    <w:rsid w:val="00E06097"/>
    <w:rsid w:val="00E07228"/>
    <w:rsid w:val="00E07A42"/>
    <w:rsid w:val="00E10ABB"/>
    <w:rsid w:val="00E13187"/>
    <w:rsid w:val="00E13773"/>
    <w:rsid w:val="00E14B68"/>
    <w:rsid w:val="00E14B82"/>
    <w:rsid w:val="00E15A3D"/>
    <w:rsid w:val="00E205C4"/>
    <w:rsid w:val="00E221D0"/>
    <w:rsid w:val="00E22C4C"/>
    <w:rsid w:val="00E22ECF"/>
    <w:rsid w:val="00E24C6A"/>
    <w:rsid w:val="00E24F1C"/>
    <w:rsid w:val="00E27F4D"/>
    <w:rsid w:val="00E30830"/>
    <w:rsid w:val="00E31089"/>
    <w:rsid w:val="00E313D2"/>
    <w:rsid w:val="00E41CDC"/>
    <w:rsid w:val="00E457EE"/>
    <w:rsid w:val="00E52298"/>
    <w:rsid w:val="00E57AD2"/>
    <w:rsid w:val="00E61845"/>
    <w:rsid w:val="00E6664D"/>
    <w:rsid w:val="00E66C96"/>
    <w:rsid w:val="00E70D2A"/>
    <w:rsid w:val="00E71E3D"/>
    <w:rsid w:val="00E722CA"/>
    <w:rsid w:val="00E77732"/>
    <w:rsid w:val="00E77CFE"/>
    <w:rsid w:val="00E82B15"/>
    <w:rsid w:val="00E91710"/>
    <w:rsid w:val="00E93E1F"/>
    <w:rsid w:val="00EA2173"/>
    <w:rsid w:val="00EB2A26"/>
    <w:rsid w:val="00EB6698"/>
    <w:rsid w:val="00EC25F5"/>
    <w:rsid w:val="00EC53AA"/>
    <w:rsid w:val="00EC632E"/>
    <w:rsid w:val="00EC655C"/>
    <w:rsid w:val="00ED2866"/>
    <w:rsid w:val="00EE0B65"/>
    <w:rsid w:val="00EE18EE"/>
    <w:rsid w:val="00EE4A6F"/>
    <w:rsid w:val="00EF0CEB"/>
    <w:rsid w:val="00EF309B"/>
    <w:rsid w:val="00EF5BAF"/>
    <w:rsid w:val="00F01339"/>
    <w:rsid w:val="00F02624"/>
    <w:rsid w:val="00F0508A"/>
    <w:rsid w:val="00F11C0D"/>
    <w:rsid w:val="00F1283A"/>
    <w:rsid w:val="00F15E1A"/>
    <w:rsid w:val="00F20946"/>
    <w:rsid w:val="00F22C4B"/>
    <w:rsid w:val="00F25818"/>
    <w:rsid w:val="00F2585D"/>
    <w:rsid w:val="00F2740A"/>
    <w:rsid w:val="00F27658"/>
    <w:rsid w:val="00F355C0"/>
    <w:rsid w:val="00F4772B"/>
    <w:rsid w:val="00F538E4"/>
    <w:rsid w:val="00F571F8"/>
    <w:rsid w:val="00F7017E"/>
    <w:rsid w:val="00F71CD3"/>
    <w:rsid w:val="00F723B8"/>
    <w:rsid w:val="00F72519"/>
    <w:rsid w:val="00F74819"/>
    <w:rsid w:val="00F75044"/>
    <w:rsid w:val="00F76169"/>
    <w:rsid w:val="00F76477"/>
    <w:rsid w:val="00F7688C"/>
    <w:rsid w:val="00F77C80"/>
    <w:rsid w:val="00F81812"/>
    <w:rsid w:val="00F8247B"/>
    <w:rsid w:val="00F84CCA"/>
    <w:rsid w:val="00F9175F"/>
    <w:rsid w:val="00F954BD"/>
    <w:rsid w:val="00F970EE"/>
    <w:rsid w:val="00FA0F7A"/>
    <w:rsid w:val="00FA16E5"/>
    <w:rsid w:val="00FA580E"/>
    <w:rsid w:val="00FA7F53"/>
    <w:rsid w:val="00FB24F2"/>
    <w:rsid w:val="00FB4EFB"/>
    <w:rsid w:val="00FC0377"/>
    <w:rsid w:val="00FC07C5"/>
    <w:rsid w:val="00FC288B"/>
    <w:rsid w:val="00FC2A1A"/>
    <w:rsid w:val="00FC2BD7"/>
    <w:rsid w:val="00FD0B16"/>
    <w:rsid w:val="00FD57F8"/>
    <w:rsid w:val="00FD62C1"/>
    <w:rsid w:val="00FE3A72"/>
    <w:rsid w:val="00FE7556"/>
    <w:rsid w:val="00FE767A"/>
    <w:rsid w:val="00FF13DA"/>
    <w:rsid w:val="00FF73BA"/>
    <w:rsid w:val="00FF7AE3"/>
    <w:rsid w:val="00FF7E43"/>
    <w:rsid w:val="0168D773"/>
    <w:rsid w:val="01F0305C"/>
    <w:rsid w:val="021FC5A1"/>
    <w:rsid w:val="02244FBB"/>
    <w:rsid w:val="027A3258"/>
    <w:rsid w:val="02D1AE22"/>
    <w:rsid w:val="03BAC39B"/>
    <w:rsid w:val="04AD51E1"/>
    <w:rsid w:val="04B150AA"/>
    <w:rsid w:val="04B1A640"/>
    <w:rsid w:val="05E2A36E"/>
    <w:rsid w:val="064EC4FA"/>
    <w:rsid w:val="080F1B84"/>
    <w:rsid w:val="082C209F"/>
    <w:rsid w:val="0879253A"/>
    <w:rsid w:val="08E2CFEA"/>
    <w:rsid w:val="0A641A4F"/>
    <w:rsid w:val="0A78DC12"/>
    <w:rsid w:val="0AFBC0CB"/>
    <w:rsid w:val="0B3D78B6"/>
    <w:rsid w:val="0C813111"/>
    <w:rsid w:val="0C9ECB41"/>
    <w:rsid w:val="0CE740B7"/>
    <w:rsid w:val="0DBC8621"/>
    <w:rsid w:val="0E4486B5"/>
    <w:rsid w:val="0E50DFB8"/>
    <w:rsid w:val="0E6B9D52"/>
    <w:rsid w:val="0E9361A6"/>
    <w:rsid w:val="0EB41320"/>
    <w:rsid w:val="0F17CF0D"/>
    <w:rsid w:val="1043966E"/>
    <w:rsid w:val="107EC91E"/>
    <w:rsid w:val="109666C9"/>
    <w:rsid w:val="111BF535"/>
    <w:rsid w:val="1164DB3B"/>
    <w:rsid w:val="11786795"/>
    <w:rsid w:val="11C2213B"/>
    <w:rsid w:val="11DF3D9F"/>
    <w:rsid w:val="11EA6860"/>
    <w:rsid w:val="12BC8E5D"/>
    <w:rsid w:val="132B4223"/>
    <w:rsid w:val="1418E5AD"/>
    <w:rsid w:val="14672E34"/>
    <w:rsid w:val="14D44695"/>
    <w:rsid w:val="14E79226"/>
    <w:rsid w:val="15CF631D"/>
    <w:rsid w:val="15D1CBEC"/>
    <w:rsid w:val="15F86833"/>
    <w:rsid w:val="16752BBD"/>
    <w:rsid w:val="16BA5C4F"/>
    <w:rsid w:val="16C8AE9C"/>
    <w:rsid w:val="16F03260"/>
    <w:rsid w:val="185CDA01"/>
    <w:rsid w:val="18A89796"/>
    <w:rsid w:val="18B628B9"/>
    <w:rsid w:val="18D8DCE4"/>
    <w:rsid w:val="18E3461D"/>
    <w:rsid w:val="1A020EE9"/>
    <w:rsid w:val="1B630259"/>
    <w:rsid w:val="1BFE25D7"/>
    <w:rsid w:val="1C199678"/>
    <w:rsid w:val="1C2F1486"/>
    <w:rsid w:val="1D014DC4"/>
    <w:rsid w:val="1D781C7F"/>
    <w:rsid w:val="1E06CB78"/>
    <w:rsid w:val="1F9CB4AC"/>
    <w:rsid w:val="205B5255"/>
    <w:rsid w:val="207FAFDB"/>
    <w:rsid w:val="209E4EA8"/>
    <w:rsid w:val="20F3D4E3"/>
    <w:rsid w:val="21894D66"/>
    <w:rsid w:val="2191A8A8"/>
    <w:rsid w:val="21B230F0"/>
    <w:rsid w:val="220522AC"/>
    <w:rsid w:val="22517DD7"/>
    <w:rsid w:val="22CEB2C4"/>
    <w:rsid w:val="23577B95"/>
    <w:rsid w:val="23814DE7"/>
    <w:rsid w:val="23CEE212"/>
    <w:rsid w:val="2480A8C2"/>
    <w:rsid w:val="252F0E4D"/>
    <w:rsid w:val="25553118"/>
    <w:rsid w:val="2571E87E"/>
    <w:rsid w:val="25C58B77"/>
    <w:rsid w:val="25F9A9F4"/>
    <w:rsid w:val="2660B16E"/>
    <w:rsid w:val="266EC46A"/>
    <w:rsid w:val="267121C5"/>
    <w:rsid w:val="2698157F"/>
    <w:rsid w:val="26A38F8D"/>
    <w:rsid w:val="273BE08B"/>
    <w:rsid w:val="27F51BBF"/>
    <w:rsid w:val="2899058B"/>
    <w:rsid w:val="28CD99BF"/>
    <w:rsid w:val="290EF80D"/>
    <w:rsid w:val="2972167E"/>
    <w:rsid w:val="2A1B7B62"/>
    <w:rsid w:val="2A957F0D"/>
    <w:rsid w:val="2AAACFB4"/>
    <w:rsid w:val="2BBAF150"/>
    <w:rsid w:val="2BE6776C"/>
    <w:rsid w:val="2C018B37"/>
    <w:rsid w:val="2C314F6E"/>
    <w:rsid w:val="2CDD9A11"/>
    <w:rsid w:val="2CE545FC"/>
    <w:rsid w:val="2CEFEF90"/>
    <w:rsid w:val="2D26204B"/>
    <w:rsid w:val="2DD244E2"/>
    <w:rsid w:val="2E18268C"/>
    <w:rsid w:val="2E5D6A21"/>
    <w:rsid w:val="2E76D3EE"/>
    <w:rsid w:val="2F242C63"/>
    <w:rsid w:val="2F49A435"/>
    <w:rsid w:val="2F511F52"/>
    <w:rsid w:val="2FCD859C"/>
    <w:rsid w:val="30909395"/>
    <w:rsid w:val="30942F1A"/>
    <w:rsid w:val="31391756"/>
    <w:rsid w:val="31B2B8B7"/>
    <w:rsid w:val="3225873B"/>
    <w:rsid w:val="323D2BE5"/>
    <w:rsid w:val="32D42D80"/>
    <w:rsid w:val="330D64E8"/>
    <w:rsid w:val="342338F6"/>
    <w:rsid w:val="352D160E"/>
    <w:rsid w:val="354EEBC7"/>
    <w:rsid w:val="35E900E9"/>
    <w:rsid w:val="36426768"/>
    <w:rsid w:val="3715CD2E"/>
    <w:rsid w:val="373ACFB3"/>
    <w:rsid w:val="37460F48"/>
    <w:rsid w:val="38E0F50A"/>
    <w:rsid w:val="396EA5FE"/>
    <w:rsid w:val="39EFC95B"/>
    <w:rsid w:val="3AD7BDBD"/>
    <w:rsid w:val="3BDC98A5"/>
    <w:rsid w:val="3C2DC3C8"/>
    <w:rsid w:val="3CFC5168"/>
    <w:rsid w:val="3D029033"/>
    <w:rsid w:val="3D6A53AF"/>
    <w:rsid w:val="3D9D36B0"/>
    <w:rsid w:val="3DB8364C"/>
    <w:rsid w:val="3DCED601"/>
    <w:rsid w:val="3DF47DEA"/>
    <w:rsid w:val="3DFF8BFE"/>
    <w:rsid w:val="3E34EC86"/>
    <w:rsid w:val="3ED4B5F0"/>
    <w:rsid w:val="3F3DE65F"/>
    <w:rsid w:val="3FBBA939"/>
    <w:rsid w:val="4019D587"/>
    <w:rsid w:val="40751E5C"/>
    <w:rsid w:val="411EDE09"/>
    <w:rsid w:val="41472955"/>
    <w:rsid w:val="4196F69B"/>
    <w:rsid w:val="41C2BFF3"/>
    <w:rsid w:val="420AEF6E"/>
    <w:rsid w:val="420F1DAF"/>
    <w:rsid w:val="4230DEDB"/>
    <w:rsid w:val="4233F833"/>
    <w:rsid w:val="43611849"/>
    <w:rsid w:val="43C3E1B9"/>
    <w:rsid w:val="4450837D"/>
    <w:rsid w:val="448BEC5C"/>
    <w:rsid w:val="463CE423"/>
    <w:rsid w:val="465F847A"/>
    <w:rsid w:val="46A49072"/>
    <w:rsid w:val="46CE760B"/>
    <w:rsid w:val="473A7137"/>
    <w:rsid w:val="4773C434"/>
    <w:rsid w:val="4781D732"/>
    <w:rsid w:val="47B32986"/>
    <w:rsid w:val="4830E856"/>
    <w:rsid w:val="48657A18"/>
    <w:rsid w:val="48CBA048"/>
    <w:rsid w:val="4936E781"/>
    <w:rsid w:val="4979F692"/>
    <w:rsid w:val="49A631DB"/>
    <w:rsid w:val="49D88B98"/>
    <w:rsid w:val="4A4EFDD5"/>
    <w:rsid w:val="4B308C80"/>
    <w:rsid w:val="4B54FFE4"/>
    <w:rsid w:val="4C1AEF92"/>
    <w:rsid w:val="4CF3ECB1"/>
    <w:rsid w:val="4D65DDF6"/>
    <w:rsid w:val="4D9EEC76"/>
    <w:rsid w:val="4E3F3AD4"/>
    <w:rsid w:val="4F022320"/>
    <w:rsid w:val="4F083EAE"/>
    <w:rsid w:val="4F2B2CEE"/>
    <w:rsid w:val="4F4B23AB"/>
    <w:rsid w:val="50613270"/>
    <w:rsid w:val="50B112AD"/>
    <w:rsid w:val="510EE99F"/>
    <w:rsid w:val="518350F6"/>
    <w:rsid w:val="53BCDCD3"/>
    <w:rsid w:val="53F6E460"/>
    <w:rsid w:val="5405AB18"/>
    <w:rsid w:val="54B6DFC4"/>
    <w:rsid w:val="54D6FF8C"/>
    <w:rsid w:val="54F9AAEA"/>
    <w:rsid w:val="550E9E20"/>
    <w:rsid w:val="5561E15F"/>
    <w:rsid w:val="559E7FEC"/>
    <w:rsid w:val="55AEBA3F"/>
    <w:rsid w:val="55BD1766"/>
    <w:rsid w:val="5633598E"/>
    <w:rsid w:val="56D367CB"/>
    <w:rsid w:val="56F65A95"/>
    <w:rsid w:val="56FC2358"/>
    <w:rsid w:val="5754BAA5"/>
    <w:rsid w:val="57D7FCFF"/>
    <w:rsid w:val="57FA3F76"/>
    <w:rsid w:val="58258F40"/>
    <w:rsid w:val="5856BB70"/>
    <w:rsid w:val="58D3F7AB"/>
    <w:rsid w:val="592D24C5"/>
    <w:rsid w:val="5B1484E6"/>
    <w:rsid w:val="5B7E4243"/>
    <w:rsid w:val="5C5A6099"/>
    <w:rsid w:val="5CCE75C9"/>
    <w:rsid w:val="5D2CCEA8"/>
    <w:rsid w:val="5D667555"/>
    <w:rsid w:val="5DBADDEA"/>
    <w:rsid w:val="5E3CEF8A"/>
    <w:rsid w:val="5ED646B9"/>
    <w:rsid w:val="5F78F96A"/>
    <w:rsid w:val="5FFB9E2B"/>
    <w:rsid w:val="60572A55"/>
    <w:rsid w:val="60D12816"/>
    <w:rsid w:val="60F666D5"/>
    <w:rsid w:val="615AB8E9"/>
    <w:rsid w:val="617EF5A9"/>
    <w:rsid w:val="61C34B14"/>
    <w:rsid w:val="61C3E4C7"/>
    <w:rsid w:val="6237AEC2"/>
    <w:rsid w:val="62547AC1"/>
    <w:rsid w:val="62561A85"/>
    <w:rsid w:val="62C6768C"/>
    <w:rsid w:val="63FFBDD2"/>
    <w:rsid w:val="644C4A21"/>
    <w:rsid w:val="6496A2B7"/>
    <w:rsid w:val="655F44B6"/>
    <w:rsid w:val="656D834D"/>
    <w:rsid w:val="656ED343"/>
    <w:rsid w:val="65E404CF"/>
    <w:rsid w:val="6619AB85"/>
    <w:rsid w:val="66454765"/>
    <w:rsid w:val="664F9537"/>
    <w:rsid w:val="66B2E84F"/>
    <w:rsid w:val="67CF6DAD"/>
    <w:rsid w:val="68690CD8"/>
    <w:rsid w:val="69BCE55D"/>
    <w:rsid w:val="6A724D0D"/>
    <w:rsid w:val="6AC96013"/>
    <w:rsid w:val="6B377ED0"/>
    <w:rsid w:val="6BB1E1E1"/>
    <w:rsid w:val="6BB4CA71"/>
    <w:rsid w:val="6C1ACED7"/>
    <w:rsid w:val="6D0D4BB5"/>
    <w:rsid w:val="6D1195A8"/>
    <w:rsid w:val="6E1F220D"/>
    <w:rsid w:val="6E297BB5"/>
    <w:rsid w:val="6E52BA4E"/>
    <w:rsid w:val="6E726015"/>
    <w:rsid w:val="6E80B635"/>
    <w:rsid w:val="6E8FC8C4"/>
    <w:rsid w:val="6F149D12"/>
    <w:rsid w:val="6F609F06"/>
    <w:rsid w:val="6FD2C4C7"/>
    <w:rsid w:val="71E70BD7"/>
    <w:rsid w:val="72371807"/>
    <w:rsid w:val="727A77D1"/>
    <w:rsid w:val="72A85F39"/>
    <w:rsid w:val="735E14A8"/>
    <w:rsid w:val="73BA0B54"/>
    <w:rsid w:val="73F84092"/>
    <w:rsid w:val="7405E347"/>
    <w:rsid w:val="743B15F5"/>
    <w:rsid w:val="749F2623"/>
    <w:rsid w:val="7536AACB"/>
    <w:rsid w:val="75DF8917"/>
    <w:rsid w:val="760830AF"/>
    <w:rsid w:val="7611BA30"/>
    <w:rsid w:val="767AA01F"/>
    <w:rsid w:val="76F6DAAC"/>
    <w:rsid w:val="77734FAD"/>
    <w:rsid w:val="77EAA76E"/>
    <w:rsid w:val="782187A0"/>
    <w:rsid w:val="796C5031"/>
    <w:rsid w:val="7A2CE093"/>
    <w:rsid w:val="7B67EAA4"/>
    <w:rsid w:val="7B95A561"/>
    <w:rsid w:val="7C9DDC4C"/>
    <w:rsid w:val="7CAAD559"/>
    <w:rsid w:val="7D303413"/>
    <w:rsid w:val="7D57A734"/>
    <w:rsid w:val="7DFCA5A5"/>
    <w:rsid w:val="7E6A55C2"/>
    <w:rsid w:val="7ED494D6"/>
    <w:rsid w:val="7EE267C2"/>
    <w:rsid w:val="7F538F8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77C4B"/>
  <w15:docId w15:val="{24A8E5DC-4B1A-4189-AD1C-82023180A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F20"/>
  </w:style>
  <w:style w:type="paragraph" w:styleId="Footer">
    <w:name w:val="footer"/>
    <w:basedOn w:val="Normal"/>
    <w:link w:val="FooterChar"/>
    <w:unhideWhenUsed/>
    <w:rsid w:val="00C96F20"/>
    <w:pPr>
      <w:tabs>
        <w:tab w:val="center" w:pos="4680"/>
        <w:tab w:val="right" w:pos="9360"/>
      </w:tabs>
      <w:spacing w:after="0" w:line="240" w:lineRule="auto"/>
    </w:pPr>
  </w:style>
  <w:style w:type="character" w:customStyle="1" w:styleId="FooterChar">
    <w:name w:val="Footer Char"/>
    <w:basedOn w:val="DefaultParagraphFont"/>
    <w:link w:val="Footer"/>
    <w:rsid w:val="00C96F20"/>
  </w:style>
  <w:style w:type="paragraph" w:styleId="BalloonText">
    <w:name w:val="Balloon Text"/>
    <w:basedOn w:val="Normal"/>
    <w:link w:val="BalloonTextChar"/>
    <w:uiPriority w:val="99"/>
    <w:semiHidden/>
    <w:unhideWhenUsed/>
    <w:rsid w:val="00615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BA"/>
    <w:rPr>
      <w:rFonts w:ascii="Segoe UI" w:hAnsi="Segoe UI" w:cs="Segoe UI"/>
      <w:sz w:val="18"/>
      <w:szCs w:val="18"/>
    </w:rPr>
  </w:style>
  <w:style w:type="paragraph" w:styleId="ListParagraph">
    <w:name w:val="List Paragraph"/>
    <w:basedOn w:val="Normal"/>
    <w:uiPriority w:val="99"/>
    <w:qFormat/>
    <w:rsid w:val="00260DA0"/>
    <w:pPr>
      <w:ind w:left="720"/>
      <w:contextualSpacing/>
    </w:pPr>
  </w:style>
  <w:style w:type="paragraph" w:styleId="BodyText">
    <w:name w:val="Body Text"/>
    <w:basedOn w:val="Normal"/>
    <w:link w:val="BodyTextChar"/>
    <w:uiPriority w:val="1"/>
    <w:qFormat/>
    <w:rsid w:val="002E3E1F"/>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2E3E1F"/>
    <w:rPr>
      <w:rFonts w:ascii="Times New Roman" w:eastAsia="Times New Roman" w:hAnsi="Times New Roman"/>
    </w:rPr>
  </w:style>
  <w:style w:type="character" w:styleId="Hyperlink">
    <w:name w:val="Hyperlink"/>
    <w:basedOn w:val="DefaultParagraphFont"/>
    <w:uiPriority w:val="99"/>
    <w:semiHidden/>
    <w:unhideWhenUsed/>
    <w:rsid w:val="00D515C5"/>
    <w:rPr>
      <w:color w:val="0563C1"/>
      <w:u w:val="single"/>
    </w:rPr>
  </w:style>
  <w:style w:type="paragraph" w:styleId="NoSpacing">
    <w:name w:val="No Spacing"/>
    <w:uiPriority w:val="1"/>
    <w:qFormat/>
    <w:rsid w:val="00D515C5"/>
    <w:pPr>
      <w:spacing w:after="0" w:line="240" w:lineRule="auto"/>
    </w:pPr>
  </w:style>
  <w:style w:type="character" w:styleId="CommentReference">
    <w:name w:val="annotation reference"/>
    <w:basedOn w:val="DefaultParagraphFont"/>
    <w:uiPriority w:val="99"/>
    <w:semiHidden/>
    <w:unhideWhenUsed/>
    <w:rsid w:val="00AF3B2B"/>
    <w:rPr>
      <w:sz w:val="16"/>
      <w:szCs w:val="16"/>
    </w:rPr>
  </w:style>
  <w:style w:type="paragraph" w:styleId="CommentText">
    <w:name w:val="annotation text"/>
    <w:basedOn w:val="Normal"/>
    <w:link w:val="CommentTextChar"/>
    <w:uiPriority w:val="99"/>
    <w:semiHidden/>
    <w:unhideWhenUsed/>
    <w:rsid w:val="00AF3B2B"/>
    <w:pPr>
      <w:spacing w:line="240" w:lineRule="auto"/>
    </w:pPr>
    <w:rPr>
      <w:sz w:val="20"/>
      <w:szCs w:val="20"/>
    </w:rPr>
  </w:style>
  <w:style w:type="character" w:customStyle="1" w:styleId="CommentTextChar">
    <w:name w:val="Comment Text Char"/>
    <w:basedOn w:val="DefaultParagraphFont"/>
    <w:link w:val="CommentText"/>
    <w:uiPriority w:val="99"/>
    <w:semiHidden/>
    <w:rsid w:val="00AF3B2B"/>
    <w:rPr>
      <w:sz w:val="20"/>
      <w:szCs w:val="20"/>
    </w:rPr>
  </w:style>
  <w:style w:type="paragraph" w:styleId="CommentSubject">
    <w:name w:val="annotation subject"/>
    <w:basedOn w:val="CommentText"/>
    <w:next w:val="CommentText"/>
    <w:link w:val="CommentSubjectChar"/>
    <w:uiPriority w:val="99"/>
    <w:semiHidden/>
    <w:unhideWhenUsed/>
    <w:rsid w:val="00AF3B2B"/>
    <w:rPr>
      <w:b/>
      <w:bCs/>
    </w:rPr>
  </w:style>
  <w:style w:type="character" w:customStyle="1" w:styleId="CommentSubjectChar">
    <w:name w:val="Comment Subject Char"/>
    <w:basedOn w:val="CommentTextChar"/>
    <w:link w:val="CommentSubject"/>
    <w:uiPriority w:val="99"/>
    <w:semiHidden/>
    <w:rsid w:val="00AF3B2B"/>
    <w:rPr>
      <w:b/>
      <w:bCs/>
      <w:sz w:val="20"/>
      <w:szCs w:val="20"/>
    </w:rPr>
  </w:style>
  <w:style w:type="paragraph" w:customStyle="1" w:styleId="Generic">
    <w:name w:val="Generic"/>
    <w:basedOn w:val="Normal"/>
    <w:rsid w:val="00A62C74"/>
    <w:pPr>
      <w:spacing w:after="0" w:line="480" w:lineRule="auto"/>
      <w:jc w:val="both"/>
    </w:pPr>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semiHidden/>
    <w:unhideWhenUsed/>
    <w:rsid w:val="002B0074"/>
    <w:pPr>
      <w:spacing w:after="120" w:line="480" w:lineRule="auto"/>
      <w:ind w:left="360"/>
    </w:pPr>
  </w:style>
  <w:style w:type="character" w:customStyle="1" w:styleId="BodyTextIndent2Char">
    <w:name w:val="Body Text Indent 2 Char"/>
    <w:basedOn w:val="DefaultParagraphFont"/>
    <w:link w:val="BodyTextIndent2"/>
    <w:uiPriority w:val="99"/>
    <w:semiHidden/>
    <w:rsid w:val="002B0074"/>
  </w:style>
  <w:style w:type="paragraph" w:customStyle="1" w:styleId="Level1">
    <w:name w:val="Level 1"/>
    <w:basedOn w:val="Normal"/>
    <w:rsid w:val="002B0074"/>
    <w:pPr>
      <w:widowControl w:val="0"/>
      <w:numPr>
        <w:numId w:val="20"/>
      </w:numPr>
      <w:spacing w:after="0" w:line="240" w:lineRule="auto"/>
      <w:ind w:left="720" w:hanging="720"/>
      <w:outlineLvl w:val="0"/>
    </w:pPr>
    <w:rPr>
      <w:rFonts w:ascii="Courier" w:eastAsia="Times New Roman" w:hAnsi="Courier" w:cs="Times New Roman"/>
      <w:snapToGrid w:val="0"/>
      <w:sz w:val="24"/>
      <w:szCs w:val="20"/>
    </w:rPr>
  </w:style>
  <w:style w:type="paragraph" w:customStyle="1" w:styleId="Level2">
    <w:name w:val="Level 2"/>
    <w:basedOn w:val="Normal"/>
    <w:rsid w:val="002B0074"/>
    <w:pPr>
      <w:widowControl w:val="0"/>
      <w:numPr>
        <w:ilvl w:val="1"/>
        <w:numId w:val="20"/>
      </w:numPr>
      <w:spacing w:after="0" w:line="240" w:lineRule="auto"/>
      <w:ind w:left="1440" w:hanging="720"/>
      <w:outlineLvl w:val="1"/>
    </w:pPr>
    <w:rPr>
      <w:rFonts w:ascii="Courier" w:eastAsia="Times New Roman" w:hAnsi="Courier" w:cs="Times New Roman"/>
      <w:snapToGrid w:val="0"/>
      <w:sz w:val="24"/>
      <w:szCs w:val="20"/>
    </w:rPr>
  </w:style>
  <w:style w:type="paragraph" w:customStyle="1" w:styleId="Level3">
    <w:name w:val="Level 3"/>
    <w:basedOn w:val="Normal"/>
    <w:rsid w:val="002B0074"/>
    <w:pPr>
      <w:widowControl w:val="0"/>
      <w:numPr>
        <w:ilvl w:val="2"/>
        <w:numId w:val="20"/>
      </w:numPr>
      <w:spacing w:after="0" w:line="240" w:lineRule="auto"/>
      <w:ind w:left="2160" w:hanging="720"/>
      <w:outlineLvl w:val="2"/>
    </w:pPr>
    <w:rPr>
      <w:rFonts w:ascii="Courier" w:eastAsia="Times New Roman" w:hAnsi="Courier" w:cs="Times New Roman"/>
      <w:snapToGrid w:val="0"/>
      <w:sz w:val="24"/>
      <w:szCs w:val="20"/>
    </w:rPr>
  </w:style>
  <w:style w:type="paragraph" w:customStyle="1" w:styleId="Level4">
    <w:name w:val="Level 4"/>
    <w:basedOn w:val="Normal"/>
    <w:rsid w:val="002B0074"/>
    <w:pPr>
      <w:widowControl w:val="0"/>
      <w:numPr>
        <w:ilvl w:val="3"/>
        <w:numId w:val="20"/>
      </w:numPr>
      <w:spacing w:after="0" w:line="240" w:lineRule="auto"/>
      <w:ind w:left="2880" w:hanging="720"/>
      <w:outlineLvl w:val="3"/>
    </w:pPr>
    <w:rPr>
      <w:rFonts w:ascii="Courier" w:eastAsia="Times New Roman" w:hAnsi="Courier" w:cs="Times New Roman"/>
      <w:snapToGrid w:val="0"/>
      <w:sz w:val="24"/>
      <w:szCs w:val="20"/>
    </w:rPr>
  </w:style>
  <w:style w:type="paragraph" w:styleId="PlainText">
    <w:name w:val="Plain Text"/>
    <w:basedOn w:val="Normal"/>
    <w:link w:val="PlainTextChar"/>
    <w:uiPriority w:val="99"/>
    <w:unhideWhenUsed/>
    <w:rsid w:val="002B0074"/>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2B0074"/>
    <w:rPr>
      <w:rFonts w:ascii="Consolas" w:eastAsia="Calibri" w:hAnsi="Consolas" w:cs="Times New Roman"/>
      <w:sz w:val="21"/>
      <w:szCs w:val="21"/>
    </w:rPr>
  </w:style>
  <w:style w:type="paragraph" w:styleId="Revision">
    <w:name w:val="Revision"/>
    <w:hidden/>
    <w:uiPriority w:val="99"/>
    <w:semiHidden/>
    <w:rsid w:val="00741A0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9131547">
      <w:bodyDiv w:val="1"/>
      <w:marLeft w:val="0"/>
      <w:marRight w:val="0"/>
      <w:marTop w:val="0"/>
      <w:marBottom w:val="0"/>
      <w:divBdr>
        <w:top w:val="none" w:sz="0" w:space="0" w:color="auto"/>
        <w:left w:val="none" w:sz="0" w:space="0" w:color="auto"/>
        <w:bottom w:val="none" w:sz="0" w:space="0" w:color="auto"/>
        <w:right w:val="none" w:sz="0" w:space="0" w:color="auto"/>
      </w:divBdr>
    </w:div>
    <w:div w:id="126287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dianaveteranspreference@idoa.IN.gov" TargetMode="External"/><Relationship Id="rId18" Type="http://schemas.openxmlformats.org/officeDocument/2006/relationships/hyperlink" Target="http://www.in.gov/idoa/mwbe/payaudit.htm" TargetMode="Externa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IndianaVeteransPreference@idoa.IN.gov" TargetMode="External"/><Relationship Id="rId17" Type="http://schemas.openxmlformats.org/officeDocument/2006/relationships/hyperlink" Target="mailto:MWBECompliance@idoa.IN.gov" TargetMode="External"/><Relationship Id="rId2" Type="http://schemas.openxmlformats.org/officeDocument/2006/relationships/customXml" Target="../customXml/item2.xml"/><Relationship Id="rId16" Type="http://schemas.openxmlformats.org/officeDocument/2006/relationships/hyperlink" Target="mailto:MWBECompliance@idoa.IN.g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gov/ig/" TargetMode="External"/><Relationship Id="rId5" Type="http://schemas.openxmlformats.org/officeDocument/2006/relationships/numbering" Target="numbering.xml"/><Relationship Id="rId15" Type="http://schemas.openxmlformats.org/officeDocument/2006/relationships/hyperlink" Target="https://www.in.gov/iot/2394.ht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n.gov/idoa/mwbe/payaudit.ht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A369C97DCCA724E964D392EF1AD8BA0" ma:contentTypeVersion="13" ma:contentTypeDescription="Create a new document." ma:contentTypeScope="" ma:versionID="b6744f96b6d241e2bc241c7c712af730">
  <xsd:schema xmlns:xsd="http://www.w3.org/2001/XMLSchema" xmlns:xs="http://www.w3.org/2001/XMLSchema" xmlns:p="http://schemas.microsoft.com/office/2006/metadata/properties" xmlns:ns3="ac2d1880-ff7c-48d1-b518-cbacc368efbd" xmlns:ns4="80a22efb-948c-462a-a1ef-af0ccbc8f9ba" targetNamespace="http://schemas.microsoft.com/office/2006/metadata/properties" ma:root="true" ma:fieldsID="32d129acc04fab7377cca9457af49592" ns3:_="" ns4:_="">
    <xsd:import namespace="ac2d1880-ff7c-48d1-b518-cbacc368efbd"/>
    <xsd:import namespace="80a22efb-948c-462a-a1ef-af0ccbc8f9b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2d1880-ff7c-48d1-b518-cbacc368e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a22efb-948c-462a-a1ef-af0ccbc8f9b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3E5E7C-2517-4369-8B2F-5867FC02407F}">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ac2d1880-ff7c-48d1-b518-cbacc368efbd"/>
    <ds:schemaRef ds:uri="http://purl.org/dc/dcmitype/"/>
    <ds:schemaRef ds:uri="http://schemas.microsoft.com/office/infopath/2007/PartnerControls"/>
    <ds:schemaRef ds:uri="80a22efb-948c-462a-a1ef-af0ccbc8f9ba"/>
    <ds:schemaRef ds:uri="http://www.w3.org/XML/1998/namespace"/>
  </ds:schemaRefs>
</ds:datastoreItem>
</file>

<file path=customXml/itemProps2.xml><?xml version="1.0" encoding="utf-8"?>
<ds:datastoreItem xmlns:ds="http://schemas.openxmlformats.org/officeDocument/2006/customXml" ds:itemID="{34068905-1B01-4FBA-B59D-DFCC1D41250D}">
  <ds:schemaRefs>
    <ds:schemaRef ds:uri="http://schemas.microsoft.com/sharepoint/v3/contenttype/forms"/>
  </ds:schemaRefs>
</ds:datastoreItem>
</file>

<file path=customXml/itemProps3.xml><?xml version="1.0" encoding="utf-8"?>
<ds:datastoreItem xmlns:ds="http://schemas.openxmlformats.org/officeDocument/2006/customXml" ds:itemID="{E311BEA2-7683-473D-BA5E-4736A9EA2D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2d1880-ff7c-48d1-b518-cbacc368efbd"/>
    <ds:schemaRef ds:uri="80a22efb-948c-462a-a1ef-af0ccbc8f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B75F8D-EF78-4E81-A4E8-856E52CDF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8370</Words>
  <Characters>47710</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Company>Office of the Indiana Attorney General</Company>
  <LinksUpToDate>false</LinksUpToDate>
  <CharactersWithSpaces>55969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Mercer, Misty</dc:creator>
  <cp:keywords/>
  <dc:description/>
  <cp:lastModifiedBy>Davidson, Traci</cp:lastModifiedBy>
  <cp:revision>2</cp:revision>
  <cp:lastPrinted>2020-10-21T16:42:00Z</cp:lastPrinted>
  <dcterms:created xsi:type="dcterms:W3CDTF">2021-03-10T19:55:00Z</dcterms:created>
  <dcterms:modified xsi:type="dcterms:W3CDTF">2021-03-10T19:55:00Z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0x0101000A369C97DCCA724E964D392EF1AD8BA0</vt:lpwstr>
  </property>
</Properties>
</file>